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3D63029" w14:textId="20644616" w:rsidR="00B139E0" w:rsidRPr="00E15E29" w:rsidRDefault="004B50B1">
      <w:pPr>
        <w:pStyle w:val="Normal1"/>
        <w:spacing w:line="240" w:lineRule="auto"/>
      </w:pPr>
      <w:r>
        <w:rPr>
          <w:rFonts w:ascii="Calibri" w:eastAsia="Calibri" w:hAnsi="Calibri" w:cs="Calibri"/>
          <w:b/>
          <w:sz w:val="28"/>
        </w:rPr>
        <w:t xml:space="preserve">Author Name: </w:t>
      </w:r>
      <w:r w:rsidRPr="00E15E29">
        <w:rPr>
          <w:rFonts w:ascii="Calibri" w:eastAsia="Calibri" w:hAnsi="Calibri" w:cs="Calibri"/>
          <w:sz w:val="24"/>
        </w:rPr>
        <w:t xml:space="preserve">Meghan </w:t>
      </w:r>
      <w:proofErr w:type="spellStart"/>
      <w:r w:rsidRPr="00E15E29">
        <w:rPr>
          <w:rFonts w:ascii="Calibri" w:eastAsia="Calibri" w:hAnsi="Calibri" w:cs="Calibri"/>
          <w:sz w:val="24"/>
        </w:rPr>
        <w:t>Fashjian</w:t>
      </w:r>
      <w:proofErr w:type="spellEnd"/>
    </w:p>
    <w:p w14:paraId="1B0245D3" w14:textId="77777777" w:rsidR="00B139E0" w:rsidRDefault="00B139E0">
      <w:pPr>
        <w:pStyle w:val="Normal1"/>
        <w:spacing w:line="240" w:lineRule="auto"/>
      </w:pPr>
    </w:p>
    <w:p w14:paraId="413D7A95" w14:textId="77777777" w:rsidR="00B139E0" w:rsidRPr="00E15E29" w:rsidRDefault="004B50B1">
      <w:pPr>
        <w:pStyle w:val="Normal1"/>
        <w:spacing w:line="240" w:lineRule="auto"/>
      </w:pPr>
      <w:r>
        <w:rPr>
          <w:rFonts w:ascii="Calibri" w:eastAsia="Calibri" w:hAnsi="Calibri" w:cs="Calibri"/>
          <w:b/>
          <w:sz w:val="28"/>
        </w:rPr>
        <w:t>Clinical Skills Education Title</w:t>
      </w:r>
      <w:r>
        <w:rPr>
          <w:rFonts w:ascii="Calibri" w:eastAsia="Calibri" w:hAnsi="Calibri" w:cs="Calibri"/>
          <w:sz w:val="28"/>
        </w:rPr>
        <w:t xml:space="preserve">: </w:t>
      </w:r>
      <w:r w:rsidRPr="00E15E29">
        <w:rPr>
          <w:rFonts w:ascii="Calibri" w:eastAsia="Calibri" w:hAnsi="Calibri" w:cs="Calibri"/>
          <w:sz w:val="24"/>
        </w:rPr>
        <w:t>Thoracentesis with Catheter Insertion</w:t>
      </w:r>
    </w:p>
    <w:p w14:paraId="6E94722E" w14:textId="77777777" w:rsidR="00B139E0" w:rsidRDefault="00B139E0">
      <w:pPr>
        <w:pStyle w:val="Normal1"/>
        <w:spacing w:line="240" w:lineRule="auto"/>
      </w:pPr>
    </w:p>
    <w:p w14:paraId="4FED3690" w14:textId="2673CDDC" w:rsidR="00B139E0" w:rsidRDefault="00DF744C">
      <w:pPr>
        <w:pStyle w:val="Normal1"/>
        <w:spacing w:line="240" w:lineRule="auto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Overview:</w:t>
      </w:r>
    </w:p>
    <w:p w14:paraId="3E04D4E7" w14:textId="799402C5" w:rsidR="00B139E0" w:rsidRDefault="00765ED2">
      <w:pPr>
        <w:pStyle w:val="Normal1"/>
        <w:spacing w:line="240" w:lineRule="auto"/>
      </w:pPr>
      <w:r w:rsidRPr="000A6B80">
        <w:rPr>
          <w:rFonts w:asciiTheme="minorHAnsi" w:hAnsiTheme="minorHAnsi"/>
          <w:color w:val="333333"/>
          <w:sz w:val="24"/>
          <w:szCs w:val="24"/>
          <w:shd w:val="clear" w:color="auto" w:fill="FFFFFF"/>
        </w:rPr>
        <w:t xml:space="preserve">Thoracentesis </w:t>
      </w:r>
      <w:r w:rsidR="00A34D63" w:rsidRPr="000A6B80">
        <w:rPr>
          <w:rFonts w:asciiTheme="minorHAnsi" w:hAnsiTheme="minorHAnsi"/>
          <w:color w:val="333333"/>
          <w:sz w:val="24"/>
          <w:szCs w:val="24"/>
          <w:shd w:val="clear" w:color="auto" w:fill="FFFFFF"/>
        </w:rPr>
        <w:t xml:space="preserve">is </w:t>
      </w:r>
      <w:r w:rsidR="009F58A7">
        <w:rPr>
          <w:rFonts w:asciiTheme="minorHAnsi" w:hAnsiTheme="minorHAnsi"/>
          <w:color w:val="333333"/>
          <w:sz w:val="24"/>
          <w:szCs w:val="24"/>
          <w:shd w:val="clear" w:color="auto" w:fill="FFFFFF"/>
        </w:rPr>
        <w:t xml:space="preserve">a </w:t>
      </w:r>
      <w:r w:rsidRPr="000A6B80">
        <w:rPr>
          <w:rFonts w:asciiTheme="minorHAnsi" w:hAnsiTheme="minorHAnsi"/>
          <w:color w:val="333333"/>
          <w:sz w:val="24"/>
          <w:szCs w:val="24"/>
          <w:shd w:val="clear" w:color="auto" w:fill="FFFFFF"/>
        </w:rPr>
        <w:t xml:space="preserve">puncture through the chest wall </w:t>
      </w:r>
      <w:r w:rsidR="00A34D63" w:rsidRPr="000A6B80">
        <w:rPr>
          <w:rFonts w:asciiTheme="minorHAnsi" w:hAnsiTheme="minorHAnsi"/>
          <w:color w:val="333333"/>
          <w:sz w:val="24"/>
          <w:szCs w:val="24"/>
          <w:shd w:val="clear" w:color="auto" w:fill="FFFFFF"/>
        </w:rPr>
        <w:t>into the pleural cavity</w:t>
      </w:r>
      <w:r w:rsidR="000A6B80" w:rsidRPr="000A6B80">
        <w:rPr>
          <w:rFonts w:asciiTheme="minorHAnsi" w:hAnsiTheme="minorHAnsi"/>
          <w:color w:val="333333"/>
          <w:sz w:val="24"/>
          <w:szCs w:val="24"/>
          <w:shd w:val="clear" w:color="auto" w:fill="FFFFFF"/>
        </w:rPr>
        <w:t xml:space="preserve"> </w:t>
      </w:r>
      <w:r w:rsidR="003014D2">
        <w:rPr>
          <w:rFonts w:asciiTheme="minorHAnsi" w:hAnsiTheme="minorHAnsi"/>
          <w:color w:val="333333"/>
          <w:sz w:val="24"/>
          <w:szCs w:val="24"/>
          <w:shd w:val="clear" w:color="auto" w:fill="FFFFFF"/>
        </w:rPr>
        <w:t xml:space="preserve">for the </w:t>
      </w:r>
      <w:r w:rsidRPr="000A6B80">
        <w:rPr>
          <w:rFonts w:asciiTheme="minorHAnsi" w:hAnsiTheme="minorHAnsi"/>
          <w:color w:val="333333"/>
          <w:sz w:val="24"/>
          <w:szCs w:val="24"/>
          <w:shd w:val="clear" w:color="auto" w:fill="FFFFFF"/>
        </w:rPr>
        <w:t>purpose of aspirating pleural fluid.</w:t>
      </w:r>
      <w:r w:rsidR="00DF744C">
        <w:rPr>
          <w:rFonts w:asciiTheme="minorHAnsi" w:hAnsiTheme="minorHAnsi"/>
          <w:color w:val="333333"/>
          <w:sz w:val="24"/>
          <w:szCs w:val="24"/>
          <w:shd w:val="clear" w:color="auto" w:fill="FFFFFF"/>
        </w:rPr>
        <w:t xml:space="preserve"> </w:t>
      </w:r>
      <w:r w:rsidR="003014D2">
        <w:rPr>
          <w:rFonts w:ascii="Calibri" w:eastAsia="Calibri" w:hAnsi="Calibri" w:cs="Calibri"/>
          <w:sz w:val="24"/>
        </w:rPr>
        <w:t>T</w:t>
      </w:r>
      <w:r>
        <w:rPr>
          <w:rFonts w:ascii="Calibri" w:eastAsia="Calibri" w:hAnsi="Calibri" w:cs="Calibri"/>
          <w:sz w:val="24"/>
        </w:rPr>
        <w:t>horacentesis serves both diagnostic and therapeutic purposes in patients with pleural effusion.</w:t>
      </w:r>
      <w:r w:rsidR="00A34D63">
        <w:rPr>
          <w:rFonts w:ascii="Calibri" w:eastAsia="Calibri" w:hAnsi="Calibri" w:cs="Calibri"/>
          <w:sz w:val="24"/>
        </w:rPr>
        <w:t xml:space="preserve"> </w:t>
      </w:r>
      <w:r w:rsidR="004B50B1">
        <w:rPr>
          <w:rFonts w:ascii="Calibri" w:eastAsia="Calibri" w:hAnsi="Calibri" w:cs="Calibri"/>
          <w:sz w:val="24"/>
        </w:rPr>
        <w:t xml:space="preserve">Diagnostic thoracentesis </w:t>
      </w:r>
      <w:r w:rsidR="00A56CE4">
        <w:rPr>
          <w:rFonts w:ascii="Calibri" w:eastAsia="Calibri" w:hAnsi="Calibri" w:cs="Calibri"/>
          <w:sz w:val="24"/>
        </w:rPr>
        <w:t>removes a</w:t>
      </w:r>
      <w:r w:rsidR="004B50B1">
        <w:rPr>
          <w:rFonts w:ascii="Calibri" w:eastAsia="Calibri" w:hAnsi="Calibri" w:cs="Calibri"/>
          <w:sz w:val="24"/>
        </w:rPr>
        <w:t xml:space="preserve"> small amoun</w:t>
      </w:r>
      <w:r w:rsidR="00195B10">
        <w:rPr>
          <w:rFonts w:ascii="Calibri" w:eastAsia="Calibri" w:hAnsi="Calibri" w:cs="Calibri"/>
          <w:sz w:val="24"/>
        </w:rPr>
        <w:t>t of pleural fluid for evaluati</w:t>
      </w:r>
      <w:r w:rsidR="00A56CE4">
        <w:rPr>
          <w:rFonts w:ascii="Calibri" w:eastAsia="Calibri" w:hAnsi="Calibri" w:cs="Calibri"/>
          <w:sz w:val="24"/>
        </w:rPr>
        <w:t>on</w:t>
      </w:r>
      <w:r w:rsidR="00195B10">
        <w:rPr>
          <w:rFonts w:ascii="Calibri" w:eastAsia="Calibri" w:hAnsi="Calibri" w:cs="Calibri"/>
          <w:sz w:val="24"/>
        </w:rPr>
        <w:t xml:space="preserve"> </w:t>
      </w:r>
      <w:r w:rsidR="00A56CE4">
        <w:rPr>
          <w:rFonts w:ascii="Calibri" w:eastAsia="Calibri" w:hAnsi="Calibri" w:cs="Calibri"/>
          <w:sz w:val="24"/>
        </w:rPr>
        <w:t>of</w:t>
      </w:r>
      <w:r w:rsidR="00195B10">
        <w:rPr>
          <w:rFonts w:ascii="Calibri" w:eastAsia="Calibri" w:hAnsi="Calibri" w:cs="Calibri"/>
          <w:sz w:val="24"/>
        </w:rPr>
        <w:t xml:space="preserve"> effusion </w:t>
      </w:r>
      <w:r w:rsidR="00A56CE4">
        <w:rPr>
          <w:rFonts w:ascii="Calibri" w:eastAsia="Calibri" w:hAnsi="Calibri" w:cs="Calibri"/>
          <w:sz w:val="24"/>
        </w:rPr>
        <w:t>with</w:t>
      </w:r>
      <w:r w:rsidR="00195B10">
        <w:rPr>
          <w:rFonts w:ascii="Calibri" w:eastAsia="Calibri" w:hAnsi="Calibri" w:cs="Calibri"/>
          <w:sz w:val="24"/>
        </w:rPr>
        <w:t xml:space="preserve"> unknown </w:t>
      </w:r>
      <w:r w:rsidR="00A56CE4">
        <w:rPr>
          <w:rFonts w:ascii="Calibri" w:eastAsia="Calibri" w:hAnsi="Calibri" w:cs="Calibri"/>
          <w:sz w:val="24"/>
        </w:rPr>
        <w:t>etiology</w:t>
      </w:r>
      <w:r w:rsidR="00195B10">
        <w:rPr>
          <w:rFonts w:ascii="Calibri" w:eastAsia="Calibri" w:hAnsi="Calibri" w:cs="Calibri"/>
          <w:sz w:val="24"/>
        </w:rPr>
        <w:t xml:space="preserve">. </w:t>
      </w:r>
      <w:r w:rsidR="00A56CE4">
        <w:rPr>
          <w:rFonts w:ascii="Calibri" w:eastAsia="Calibri" w:hAnsi="Calibri" w:cs="Calibri"/>
          <w:sz w:val="24"/>
        </w:rPr>
        <w:t>T</w:t>
      </w:r>
      <w:r w:rsidR="00195B10">
        <w:rPr>
          <w:rFonts w:ascii="Calibri" w:eastAsia="Calibri" w:hAnsi="Calibri" w:cs="Calibri"/>
          <w:sz w:val="24"/>
        </w:rPr>
        <w:t xml:space="preserve">herapeutic thoracentesis is performed to reduce the symptoms </w:t>
      </w:r>
      <w:r w:rsidR="00A56CE4">
        <w:rPr>
          <w:rFonts w:ascii="Calibri" w:eastAsia="Calibri" w:hAnsi="Calibri" w:cs="Calibri"/>
          <w:sz w:val="24"/>
        </w:rPr>
        <w:t>related</w:t>
      </w:r>
      <w:r w:rsidR="00195B10">
        <w:rPr>
          <w:rFonts w:ascii="Calibri" w:eastAsia="Calibri" w:hAnsi="Calibri" w:cs="Calibri"/>
          <w:sz w:val="24"/>
        </w:rPr>
        <w:t xml:space="preserve"> to large pleural effusi</w:t>
      </w:r>
      <w:r w:rsidR="00A56CE4">
        <w:rPr>
          <w:rFonts w:ascii="Calibri" w:eastAsia="Calibri" w:hAnsi="Calibri" w:cs="Calibri"/>
          <w:sz w:val="24"/>
        </w:rPr>
        <w:t>ons (</w:t>
      </w:r>
      <w:r w:rsidR="000A6B80">
        <w:rPr>
          <w:rFonts w:ascii="Calibri" w:eastAsia="Calibri" w:hAnsi="Calibri" w:cs="Calibri"/>
          <w:sz w:val="24"/>
        </w:rPr>
        <w:t xml:space="preserve">such as </w:t>
      </w:r>
      <w:r w:rsidR="004B50B1">
        <w:rPr>
          <w:rFonts w:ascii="Calibri" w:eastAsia="Calibri" w:hAnsi="Calibri" w:cs="Calibri"/>
          <w:sz w:val="24"/>
        </w:rPr>
        <w:t xml:space="preserve">dyspnea, cough, chest discomfort, </w:t>
      </w:r>
      <w:r w:rsidR="00195B10">
        <w:rPr>
          <w:rFonts w:ascii="Calibri" w:eastAsia="Calibri" w:hAnsi="Calibri" w:cs="Calibri"/>
          <w:sz w:val="24"/>
        </w:rPr>
        <w:t xml:space="preserve">and </w:t>
      </w:r>
      <w:r w:rsidR="004B50B1">
        <w:rPr>
          <w:rFonts w:ascii="Calibri" w:eastAsia="Calibri" w:hAnsi="Calibri" w:cs="Calibri"/>
          <w:sz w:val="24"/>
        </w:rPr>
        <w:t xml:space="preserve">pleuritic </w:t>
      </w:r>
      <w:r w:rsidR="00195B10">
        <w:rPr>
          <w:rFonts w:ascii="Calibri" w:eastAsia="Calibri" w:hAnsi="Calibri" w:cs="Calibri"/>
          <w:sz w:val="24"/>
        </w:rPr>
        <w:t xml:space="preserve">chest </w:t>
      </w:r>
      <w:r w:rsidR="004B50B1">
        <w:rPr>
          <w:rFonts w:ascii="Calibri" w:eastAsia="Calibri" w:hAnsi="Calibri" w:cs="Calibri"/>
          <w:sz w:val="24"/>
        </w:rPr>
        <w:t>pain</w:t>
      </w:r>
      <w:r w:rsidR="00A56CE4">
        <w:rPr>
          <w:rFonts w:ascii="Calibri" w:eastAsia="Calibri" w:hAnsi="Calibri" w:cs="Calibri"/>
          <w:sz w:val="24"/>
        </w:rPr>
        <w:t>)</w:t>
      </w:r>
      <w:r w:rsidR="00C95561">
        <w:rPr>
          <w:rFonts w:ascii="Calibri" w:eastAsia="Calibri" w:hAnsi="Calibri" w:cs="Calibri"/>
          <w:sz w:val="24"/>
        </w:rPr>
        <w:t xml:space="preserve">. </w:t>
      </w:r>
      <w:r w:rsidR="00527EF0">
        <w:rPr>
          <w:rFonts w:ascii="Calibri" w:eastAsia="Calibri" w:hAnsi="Calibri" w:cs="Calibri"/>
          <w:sz w:val="24"/>
        </w:rPr>
        <w:br/>
      </w:r>
    </w:p>
    <w:p w14:paraId="74160205" w14:textId="2EE1133B" w:rsidR="00B139E0" w:rsidRDefault="00DF744C">
      <w:pPr>
        <w:pStyle w:val="Normal1"/>
        <w:spacing w:line="240" w:lineRule="auto"/>
      </w:pPr>
      <w:bookmarkStart w:id="0" w:name="h.szcjerd1jwmd" w:colFirst="0" w:colLast="0"/>
      <w:bookmarkEnd w:id="0"/>
      <w:r>
        <w:rPr>
          <w:rFonts w:ascii="Calibri" w:eastAsia="Calibri" w:hAnsi="Calibri" w:cs="Calibri"/>
          <w:sz w:val="24"/>
        </w:rPr>
        <w:t>Historically, thoracentesis was performed blindly</w:t>
      </w:r>
      <w:r w:rsidR="00527EF0">
        <w:rPr>
          <w:rFonts w:ascii="Calibri" w:eastAsia="Calibri" w:hAnsi="Calibri" w:cs="Calibri"/>
          <w:sz w:val="24"/>
        </w:rPr>
        <w:t>-</w:t>
      </w:r>
      <w:r>
        <w:rPr>
          <w:rFonts w:ascii="Calibri" w:eastAsia="Calibri" w:hAnsi="Calibri" w:cs="Calibri"/>
          <w:sz w:val="24"/>
        </w:rPr>
        <w:t xml:space="preserve"> the size of effusion was determined by chest x-ray and percussion of the chest. Now ultrasound is available almost universally, allowing thoracentesis to be performed under imaging guidance. This reduces the risk of complication such as pneumothorax or </w:t>
      </w:r>
      <w:r w:rsidR="00527EF0">
        <w:rPr>
          <w:rFonts w:ascii="Calibri" w:eastAsia="Calibri" w:hAnsi="Calibri" w:cs="Calibri"/>
          <w:sz w:val="24"/>
        </w:rPr>
        <w:t>a misplaced catheter. Free-</w:t>
      </w:r>
      <w:r>
        <w:rPr>
          <w:rFonts w:ascii="Calibri" w:eastAsia="Calibri" w:hAnsi="Calibri" w:cs="Calibri"/>
          <w:sz w:val="24"/>
        </w:rPr>
        <w:t xml:space="preserve">flowing effusions are best suited for thoracentesis. More complex effusions may require chest tube placement. </w:t>
      </w:r>
      <w:bookmarkStart w:id="1" w:name="h.4xx7wh5pbv32" w:colFirst="0" w:colLast="0"/>
      <w:bookmarkEnd w:id="1"/>
      <w:r w:rsidR="00527EF0">
        <w:rPr>
          <w:rFonts w:ascii="Calibri" w:eastAsia="Calibri" w:hAnsi="Calibri" w:cs="Calibri"/>
          <w:sz w:val="24"/>
        </w:rPr>
        <w:br/>
      </w:r>
    </w:p>
    <w:p w14:paraId="0B5860C5" w14:textId="4F2BDC0D" w:rsidR="00B139E0" w:rsidRPr="00AA4BF4" w:rsidRDefault="004B50B1">
      <w:pPr>
        <w:pStyle w:val="Normal1"/>
        <w:spacing w:line="240" w:lineRule="auto"/>
      </w:pPr>
      <w:bookmarkStart w:id="2" w:name="h.76dtw28rnrkj" w:colFirst="0" w:colLast="0"/>
      <w:bookmarkEnd w:id="2"/>
      <w:r w:rsidRPr="00AA4BF4">
        <w:rPr>
          <w:rFonts w:ascii="Calibri" w:eastAsia="Calibri" w:hAnsi="Calibri" w:cs="Calibri"/>
          <w:sz w:val="24"/>
        </w:rPr>
        <w:t xml:space="preserve">There are no absolute </w:t>
      </w:r>
      <w:r w:rsidR="00A56CE4" w:rsidRPr="00AA4BF4">
        <w:rPr>
          <w:rFonts w:ascii="Calibri" w:eastAsia="Calibri" w:hAnsi="Calibri" w:cs="Calibri"/>
          <w:sz w:val="24"/>
        </w:rPr>
        <w:t>contraindications</w:t>
      </w:r>
      <w:r w:rsidR="00527EF0">
        <w:rPr>
          <w:rFonts w:ascii="Calibri" w:eastAsia="Calibri" w:hAnsi="Calibri" w:cs="Calibri"/>
          <w:sz w:val="24"/>
        </w:rPr>
        <w:t>,</w:t>
      </w:r>
      <w:r w:rsidR="00E97496">
        <w:rPr>
          <w:rFonts w:ascii="Calibri" w:eastAsia="Calibri" w:hAnsi="Calibri" w:cs="Calibri"/>
          <w:sz w:val="24"/>
        </w:rPr>
        <w:t xml:space="preserve"> however, i</w:t>
      </w:r>
      <w:r w:rsidRPr="00AA4BF4">
        <w:rPr>
          <w:rFonts w:ascii="Calibri" w:eastAsia="Calibri" w:hAnsi="Calibri" w:cs="Calibri"/>
          <w:sz w:val="24"/>
        </w:rPr>
        <w:t xml:space="preserve">f there are multiple coagulopathies these should be weighed against the benefit of immediate procedure. </w:t>
      </w:r>
      <w:r w:rsidR="00A56CE4">
        <w:rPr>
          <w:rFonts w:ascii="Calibri" w:eastAsia="Calibri" w:hAnsi="Calibri" w:cs="Calibri"/>
          <w:sz w:val="24"/>
        </w:rPr>
        <w:t>T</w:t>
      </w:r>
      <w:r w:rsidRPr="00AA4BF4">
        <w:rPr>
          <w:rFonts w:ascii="Calibri" w:eastAsia="Calibri" w:hAnsi="Calibri" w:cs="Calibri"/>
          <w:sz w:val="24"/>
        </w:rPr>
        <w:t xml:space="preserve">hese should be corrected when possible. If there is an urgent need to perform procedure, it is overall safe and the risks are minimal when performed properly. </w:t>
      </w:r>
    </w:p>
    <w:p w14:paraId="58852F38" w14:textId="77777777" w:rsidR="00B139E0" w:rsidRPr="00AA4BF4" w:rsidRDefault="00B139E0">
      <w:pPr>
        <w:pStyle w:val="Normal1"/>
        <w:spacing w:line="240" w:lineRule="auto"/>
      </w:pPr>
      <w:bookmarkStart w:id="3" w:name="h.d3vsw3o19osg" w:colFirst="0" w:colLast="0"/>
      <w:bookmarkEnd w:id="3"/>
    </w:p>
    <w:p w14:paraId="08716664" w14:textId="63F7E643" w:rsidR="00B139E0" w:rsidRDefault="004B50B1">
      <w:pPr>
        <w:pStyle w:val="Normal1"/>
        <w:spacing w:line="240" w:lineRule="auto"/>
        <w:rPr>
          <w:rFonts w:ascii="Calibri" w:eastAsia="Calibri" w:hAnsi="Calibri" w:cs="Calibri"/>
          <w:b/>
          <w:sz w:val="28"/>
        </w:rPr>
      </w:pPr>
      <w:r w:rsidRPr="00AA4BF4">
        <w:rPr>
          <w:rFonts w:ascii="Calibri" w:eastAsia="Calibri" w:hAnsi="Calibri" w:cs="Calibri"/>
          <w:b/>
          <w:sz w:val="28"/>
        </w:rPr>
        <w:t>Procedure</w:t>
      </w:r>
      <w:r w:rsidR="00123F18">
        <w:rPr>
          <w:rFonts w:ascii="Calibri" w:eastAsia="Calibri" w:hAnsi="Calibri" w:cs="Calibri"/>
          <w:b/>
          <w:sz w:val="28"/>
        </w:rPr>
        <w:t>:</w:t>
      </w:r>
    </w:p>
    <w:p w14:paraId="281B4556" w14:textId="77777777" w:rsidR="00C00DDA" w:rsidRDefault="00C00DDA">
      <w:pPr>
        <w:pStyle w:val="Normal1"/>
        <w:spacing w:line="240" w:lineRule="auto"/>
        <w:rPr>
          <w:rFonts w:ascii="Calibri" w:eastAsia="Calibri" w:hAnsi="Calibri" w:cs="Calibri"/>
          <w:b/>
          <w:sz w:val="28"/>
        </w:rPr>
      </w:pPr>
    </w:p>
    <w:p w14:paraId="4A890DB9" w14:textId="6AB0E67F" w:rsidR="00DF744C" w:rsidRDefault="00DF744C" w:rsidP="00E97496">
      <w:pPr>
        <w:pStyle w:val="Normal1"/>
        <w:spacing w:line="240" w:lineRule="auto"/>
        <w:rPr>
          <w:rFonts w:ascii="Calibri" w:eastAsia="Calibri" w:hAnsi="Calibri" w:cs="Calibri"/>
          <w:sz w:val="24"/>
          <w:szCs w:val="24"/>
        </w:rPr>
      </w:pPr>
      <w:r w:rsidRPr="00414425">
        <w:rPr>
          <w:rFonts w:ascii="Calibri" w:eastAsia="Calibri" w:hAnsi="Calibri" w:cs="Calibri"/>
          <w:sz w:val="24"/>
          <w:szCs w:val="24"/>
        </w:rPr>
        <w:t xml:space="preserve">1. </w:t>
      </w:r>
      <w:r w:rsidR="00414425">
        <w:rPr>
          <w:rFonts w:ascii="Calibri" w:eastAsia="Calibri" w:hAnsi="Calibri" w:cs="Calibri"/>
          <w:sz w:val="24"/>
          <w:szCs w:val="24"/>
        </w:rPr>
        <w:t>Collect the necessary equipment</w:t>
      </w:r>
    </w:p>
    <w:p w14:paraId="1F87937F" w14:textId="77777777" w:rsidR="00414425" w:rsidRDefault="00414425" w:rsidP="00E97496">
      <w:pPr>
        <w:pStyle w:val="Normal1"/>
        <w:spacing w:line="240" w:lineRule="auto"/>
        <w:rPr>
          <w:rFonts w:ascii="Calibri" w:eastAsia="Calibri" w:hAnsi="Calibri" w:cs="Calibri"/>
          <w:sz w:val="24"/>
          <w:szCs w:val="24"/>
        </w:rPr>
      </w:pPr>
    </w:p>
    <w:p w14:paraId="2F323532" w14:textId="028742F5" w:rsidR="00414425" w:rsidRDefault="00414425" w:rsidP="00E97496">
      <w:pPr>
        <w:pStyle w:val="Normal1"/>
        <w:spacing w:line="240" w:lineRule="auto"/>
        <w:rPr>
          <w:rFonts w:ascii="Calibri" w:eastAsia="Calibri" w:hAnsi="Calibri" w:cs="Calibri"/>
          <w:sz w:val="24"/>
          <w:szCs w:val="24"/>
        </w:rPr>
      </w:pPr>
      <w:commentRangeStart w:id="4"/>
      <w:r>
        <w:rPr>
          <w:rFonts w:ascii="Calibri" w:eastAsia="Calibri" w:hAnsi="Calibri" w:cs="Calibri"/>
          <w:sz w:val="24"/>
          <w:szCs w:val="24"/>
        </w:rPr>
        <w:t xml:space="preserve">The equipment needed is: </w:t>
      </w:r>
    </w:p>
    <w:p w14:paraId="0318D506" w14:textId="77777777" w:rsidR="00414425" w:rsidRDefault="00414425" w:rsidP="00E97496">
      <w:pPr>
        <w:pStyle w:val="Normal1"/>
        <w:spacing w:line="240" w:lineRule="auto"/>
        <w:rPr>
          <w:rFonts w:ascii="Calibri" w:eastAsia="Calibri" w:hAnsi="Calibri" w:cs="Calibri"/>
          <w:b/>
          <w:sz w:val="24"/>
          <w:szCs w:val="24"/>
        </w:rPr>
      </w:pPr>
    </w:p>
    <w:p w14:paraId="609EC269" w14:textId="4AB9855D" w:rsidR="00E97496" w:rsidRDefault="00E97496" w:rsidP="00027EF2">
      <w:pPr>
        <w:pStyle w:val="Normal1"/>
        <w:numPr>
          <w:ilvl w:val="0"/>
          <w:numId w:val="6"/>
        </w:numPr>
        <w:spacing w:line="240" w:lineRule="auto"/>
        <w:rPr>
          <w:rFonts w:ascii="Calibri" w:eastAsia="Calibri" w:hAnsi="Calibri" w:cs="Calibri"/>
          <w:sz w:val="24"/>
          <w:szCs w:val="24"/>
        </w:rPr>
      </w:pPr>
      <w:commentRangeStart w:id="5"/>
      <w:r>
        <w:rPr>
          <w:rFonts w:ascii="Calibri" w:eastAsia="Calibri" w:hAnsi="Calibri" w:cs="Calibri"/>
          <w:sz w:val="24"/>
          <w:szCs w:val="24"/>
        </w:rPr>
        <w:t xml:space="preserve">6F or 8F </w:t>
      </w:r>
      <w:commentRangeEnd w:id="5"/>
      <w:r w:rsidR="009F58A7">
        <w:rPr>
          <w:rStyle w:val="CommentReference"/>
        </w:rPr>
        <w:commentReference w:id="5"/>
      </w:r>
      <w:r>
        <w:rPr>
          <w:rFonts w:ascii="Calibri" w:eastAsia="Calibri" w:hAnsi="Calibri" w:cs="Calibri"/>
          <w:sz w:val="24"/>
          <w:szCs w:val="24"/>
        </w:rPr>
        <w:t>catheter drainage device</w:t>
      </w:r>
    </w:p>
    <w:p w14:paraId="631B33D9" w14:textId="4A3E1DFF" w:rsidR="00E97496" w:rsidRDefault="00E97496" w:rsidP="00027EF2">
      <w:pPr>
        <w:pStyle w:val="Normal1"/>
        <w:numPr>
          <w:ilvl w:val="0"/>
          <w:numId w:val="6"/>
        </w:num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Universal drainage set</w:t>
      </w:r>
    </w:p>
    <w:p w14:paraId="25A0F782" w14:textId="2ADF11C5" w:rsidR="00E97496" w:rsidRDefault="00E97496" w:rsidP="00027EF2">
      <w:pPr>
        <w:pStyle w:val="Normal1"/>
        <w:numPr>
          <w:ilvl w:val="0"/>
          <w:numId w:val="6"/>
        </w:num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Fluid collection bag</w:t>
      </w:r>
    </w:p>
    <w:p w14:paraId="740B5F31" w14:textId="2D30D95A" w:rsidR="00E97496" w:rsidRDefault="00E97496" w:rsidP="00027EF2">
      <w:pPr>
        <w:pStyle w:val="Normal1"/>
        <w:numPr>
          <w:ilvl w:val="0"/>
          <w:numId w:val="6"/>
        </w:num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19G Filter needle </w:t>
      </w:r>
    </w:p>
    <w:p w14:paraId="553BF907" w14:textId="51517F2D" w:rsidR="00E97496" w:rsidRDefault="00E97496" w:rsidP="00027EF2">
      <w:pPr>
        <w:pStyle w:val="Normal1"/>
        <w:numPr>
          <w:ilvl w:val="0"/>
          <w:numId w:val="6"/>
        </w:num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22G or 25G needle </w:t>
      </w:r>
    </w:p>
    <w:p w14:paraId="7CE0A61C" w14:textId="5D3ED0F5" w:rsidR="00E97496" w:rsidRDefault="00E97496" w:rsidP="00027EF2">
      <w:pPr>
        <w:pStyle w:val="Normal1"/>
        <w:numPr>
          <w:ilvl w:val="0"/>
          <w:numId w:val="6"/>
        </w:numPr>
        <w:spacing w:line="240" w:lineRule="auto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sz w:val="24"/>
          <w:szCs w:val="24"/>
        </w:rPr>
        <w:t>Luer</w:t>
      </w:r>
      <w:proofErr w:type="spellEnd"/>
      <w:r>
        <w:rPr>
          <w:rFonts w:ascii="Calibri" w:eastAsia="Calibri" w:hAnsi="Calibri" w:cs="Calibri"/>
          <w:sz w:val="24"/>
          <w:szCs w:val="24"/>
        </w:rPr>
        <w:t>-Lock syringe 10mL</w:t>
      </w:r>
    </w:p>
    <w:p w14:paraId="2F831F79" w14:textId="5D70A233" w:rsidR="00E97496" w:rsidRDefault="00E97496" w:rsidP="00027EF2">
      <w:pPr>
        <w:pStyle w:val="Normal1"/>
        <w:numPr>
          <w:ilvl w:val="0"/>
          <w:numId w:val="6"/>
        </w:numPr>
        <w:spacing w:line="240" w:lineRule="auto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sz w:val="24"/>
          <w:szCs w:val="24"/>
        </w:rPr>
        <w:t>Luer</w:t>
      </w:r>
      <w:proofErr w:type="spellEnd"/>
      <w:r>
        <w:rPr>
          <w:rFonts w:ascii="Calibri" w:eastAsia="Calibri" w:hAnsi="Calibri" w:cs="Calibri"/>
          <w:sz w:val="24"/>
          <w:szCs w:val="24"/>
        </w:rPr>
        <w:t>-Lock syringe 60mL</w:t>
      </w:r>
    </w:p>
    <w:p w14:paraId="2A5532C0" w14:textId="2188C4CC" w:rsidR="00C27F6B" w:rsidRDefault="00C27F6B" w:rsidP="00027EF2">
      <w:pPr>
        <w:pStyle w:val="Normal1"/>
        <w:numPr>
          <w:ilvl w:val="0"/>
          <w:numId w:val="6"/>
        </w:num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1 ABG syringe</w:t>
      </w:r>
    </w:p>
    <w:p w14:paraId="68A2FA16" w14:textId="4F611521" w:rsidR="00E97496" w:rsidRDefault="00E97496" w:rsidP="00027EF2">
      <w:pPr>
        <w:pStyle w:val="Normal1"/>
        <w:numPr>
          <w:ilvl w:val="0"/>
          <w:numId w:val="6"/>
        </w:num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Scalpel</w:t>
      </w:r>
    </w:p>
    <w:p w14:paraId="5A74657C" w14:textId="6ECDFA0A" w:rsidR="00E97496" w:rsidRDefault="00E97496" w:rsidP="00027EF2">
      <w:pPr>
        <w:pStyle w:val="Normal1"/>
        <w:numPr>
          <w:ilvl w:val="0"/>
          <w:numId w:val="6"/>
        </w:numPr>
        <w:spacing w:line="240" w:lineRule="auto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sz w:val="24"/>
          <w:szCs w:val="24"/>
        </w:rPr>
        <w:t>Chloraprep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10mL</w:t>
      </w:r>
    </w:p>
    <w:p w14:paraId="3E661F5D" w14:textId="038F6896" w:rsidR="00E97496" w:rsidRDefault="00D9570C" w:rsidP="00027EF2">
      <w:pPr>
        <w:pStyle w:val="Normal1"/>
        <w:numPr>
          <w:ilvl w:val="0"/>
          <w:numId w:val="6"/>
        </w:num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Three specimen vials</w:t>
      </w:r>
    </w:p>
    <w:p w14:paraId="3E0C93D0" w14:textId="58A70CF6" w:rsidR="00D9570C" w:rsidRDefault="00744FFC" w:rsidP="00027EF2">
      <w:pPr>
        <w:pStyle w:val="Normal1"/>
        <w:numPr>
          <w:ilvl w:val="0"/>
          <w:numId w:val="6"/>
        </w:num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Two ampules </w:t>
      </w:r>
      <w:r w:rsidR="00D9570C">
        <w:rPr>
          <w:rFonts w:ascii="Calibri" w:eastAsia="Calibri" w:hAnsi="Calibri" w:cs="Calibri"/>
          <w:sz w:val="24"/>
          <w:szCs w:val="24"/>
        </w:rPr>
        <w:t xml:space="preserve">Lidocaine 1% </w:t>
      </w:r>
      <w:r>
        <w:rPr>
          <w:rFonts w:ascii="Calibri" w:eastAsia="Calibri" w:hAnsi="Calibri" w:cs="Calibri"/>
          <w:sz w:val="24"/>
          <w:szCs w:val="24"/>
        </w:rPr>
        <w:t xml:space="preserve">(total </w:t>
      </w:r>
      <w:r w:rsidR="00D9570C">
        <w:rPr>
          <w:rFonts w:ascii="Calibri" w:eastAsia="Calibri" w:hAnsi="Calibri" w:cs="Calibri"/>
          <w:sz w:val="24"/>
          <w:szCs w:val="24"/>
        </w:rPr>
        <w:t>10mL</w:t>
      </w:r>
      <w:r>
        <w:rPr>
          <w:rFonts w:ascii="Calibri" w:eastAsia="Calibri" w:hAnsi="Calibri" w:cs="Calibri"/>
          <w:sz w:val="24"/>
          <w:szCs w:val="24"/>
        </w:rPr>
        <w:t>)</w:t>
      </w:r>
    </w:p>
    <w:p w14:paraId="2FABE3B0" w14:textId="535E580B" w:rsidR="00D9570C" w:rsidRDefault="00D9570C" w:rsidP="00027EF2">
      <w:pPr>
        <w:pStyle w:val="Normal1"/>
        <w:numPr>
          <w:ilvl w:val="0"/>
          <w:numId w:val="6"/>
        </w:num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Needle stop</w:t>
      </w:r>
    </w:p>
    <w:p w14:paraId="795BD745" w14:textId="5B925030" w:rsidR="00D9570C" w:rsidRDefault="00D9570C" w:rsidP="00027EF2">
      <w:pPr>
        <w:pStyle w:val="Normal1"/>
        <w:numPr>
          <w:ilvl w:val="0"/>
          <w:numId w:val="6"/>
        </w:num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Fenestrated drape</w:t>
      </w:r>
    </w:p>
    <w:p w14:paraId="1BA93048" w14:textId="44ADF7BF" w:rsidR="00744FFC" w:rsidRDefault="00744FFC" w:rsidP="00027EF2">
      <w:pPr>
        <w:pStyle w:val="Normal1"/>
        <w:numPr>
          <w:ilvl w:val="0"/>
          <w:numId w:val="6"/>
        </w:num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>Gauze</w:t>
      </w:r>
    </w:p>
    <w:p w14:paraId="65648013" w14:textId="06EF3917" w:rsidR="00D9570C" w:rsidRDefault="00D9570C" w:rsidP="00027EF2">
      <w:pPr>
        <w:pStyle w:val="Normal1"/>
        <w:numPr>
          <w:ilvl w:val="0"/>
          <w:numId w:val="6"/>
        </w:num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Towel</w:t>
      </w:r>
    </w:p>
    <w:p w14:paraId="6DA0EF59" w14:textId="7DB0503C" w:rsidR="00122168" w:rsidRPr="00C60F42" w:rsidRDefault="00D9570C" w:rsidP="00122168">
      <w:pPr>
        <w:pStyle w:val="Normal1"/>
        <w:numPr>
          <w:ilvl w:val="0"/>
          <w:numId w:val="6"/>
        </w:numPr>
        <w:spacing w:line="240" w:lineRule="auto"/>
        <w:rPr>
          <w:rFonts w:ascii="Calibri" w:eastAsia="Calibri" w:hAnsi="Calibri" w:cs="Calibri"/>
          <w:sz w:val="24"/>
          <w:szCs w:val="24"/>
        </w:rPr>
      </w:pPr>
      <w:commentRangeStart w:id="6"/>
      <w:r>
        <w:rPr>
          <w:rFonts w:ascii="Calibri" w:eastAsia="Calibri" w:hAnsi="Calibri" w:cs="Calibri"/>
          <w:sz w:val="24"/>
          <w:szCs w:val="24"/>
        </w:rPr>
        <w:t>Bandage</w:t>
      </w:r>
      <w:commentRangeEnd w:id="4"/>
      <w:r w:rsidR="00527EF0">
        <w:rPr>
          <w:rStyle w:val="CommentReference"/>
        </w:rPr>
        <w:commentReference w:id="4"/>
      </w:r>
      <w:commentRangeEnd w:id="6"/>
      <w:r w:rsidR="00517182">
        <w:rPr>
          <w:rStyle w:val="CommentReference"/>
        </w:rPr>
        <w:commentReference w:id="6"/>
      </w:r>
    </w:p>
    <w:p w14:paraId="5C1C621F" w14:textId="77777777" w:rsidR="00122168" w:rsidRPr="00C60F42" w:rsidRDefault="00122168" w:rsidP="00122168">
      <w:pPr>
        <w:pStyle w:val="Normal1"/>
        <w:spacing w:line="240" w:lineRule="auto"/>
        <w:rPr>
          <w:rFonts w:ascii="Calibri" w:eastAsia="Calibri" w:hAnsi="Calibri" w:cs="Calibri"/>
          <w:sz w:val="28"/>
        </w:rPr>
      </w:pPr>
    </w:p>
    <w:p w14:paraId="6CA99E5E" w14:textId="5DD8B502" w:rsidR="00B139E0" w:rsidRPr="00C60F42" w:rsidRDefault="00DF744C">
      <w:pPr>
        <w:pStyle w:val="Normal1"/>
        <w:spacing w:line="240" w:lineRule="auto"/>
        <w:rPr>
          <w:rFonts w:ascii="Calibri" w:eastAsia="Calibri" w:hAnsi="Calibri" w:cs="Calibri"/>
          <w:sz w:val="24"/>
        </w:rPr>
      </w:pPr>
      <w:r w:rsidRPr="00C60F42">
        <w:rPr>
          <w:rFonts w:ascii="Calibri" w:eastAsia="Calibri" w:hAnsi="Calibri" w:cs="Calibri"/>
          <w:sz w:val="24"/>
        </w:rPr>
        <w:t>2. Preparation for the procedure</w:t>
      </w:r>
    </w:p>
    <w:p w14:paraId="422D7EC0" w14:textId="77777777" w:rsidR="0045757B" w:rsidRDefault="0045757B">
      <w:pPr>
        <w:pStyle w:val="Normal1"/>
        <w:spacing w:line="240" w:lineRule="auto"/>
      </w:pPr>
    </w:p>
    <w:p w14:paraId="6664564D" w14:textId="5C23F3FF" w:rsidR="00B139E0" w:rsidRDefault="00DF744C">
      <w:pPr>
        <w:pStyle w:val="Normal1"/>
        <w:spacing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2</w:t>
      </w:r>
      <w:r w:rsidR="004B50B1">
        <w:rPr>
          <w:rFonts w:ascii="Calibri" w:eastAsia="Calibri" w:hAnsi="Calibri" w:cs="Calibri"/>
          <w:sz w:val="24"/>
        </w:rPr>
        <w:t>.1. Have the patient sit on the edge of the bed/stretcher with their legs hanging over, touching the floor. This is</w:t>
      </w:r>
      <w:r w:rsidR="00776053">
        <w:rPr>
          <w:rFonts w:ascii="Calibri" w:eastAsia="Calibri" w:hAnsi="Calibri" w:cs="Calibri"/>
          <w:sz w:val="24"/>
        </w:rPr>
        <w:t xml:space="preserve"> ideal positioning </w:t>
      </w:r>
      <w:commentRangeStart w:id="7"/>
      <w:r w:rsidR="00776053">
        <w:rPr>
          <w:rFonts w:ascii="Calibri" w:eastAsia="Calibri" w:hAnsi="Calibri" w:cs="Calibri"/>
          <w:sz w:val="24"/>
        </w:rPr>
        <w:t>(</w:t>
      </w:r>
      <w:r w:rsidR="00776053" w:rsidRPr="00527EF0">
        <w:rPr>
          <w:rFonts w:ascii="Calibri" w:eastAsia="Calibri" w:hAnsi="Calibri" w:cs="Calibri"/>
          <w:b/>
          <w:sz w:val="24"/>
        </w:rPr>
        <w:t>F</w:t>
      </w:r>
      <w:r w:rsidR="004B50B1" w:rsidRPr="00527EF0">
        <w:rPr>
          <w:rFonts w:ascii="Calibri" w:eastAsia="Calibri" w:hAnsi="Calibri" w:cs="Calibri"/>
          <w:b/>
          <w:sz w:val="24"/>
        </w:rPr>
        <w:t>igure 1</w:t>
      </w:r>
      <w:commentRangeEnd w:id="7"/>
      <w:r w:rsidR="00A93064" w:rsidRPr="00527EF0">
        <w:rPr>
          <w:rStyle w:val="CommentReference"/>
          <w:b/>
        </w:rPr>
        <w:commentReference w:id="7"/>
      </w:r>
      <w:r w:rsidR="004B50B1">
        <w:rPr>
          <w:rFonts w:ascii="Calibri" w:eastAsia="Calibri" w:hAnsi="Calibri" w:cs="Calibri"/>
          <w:sz w:val="24"/>
        </w:rPr>
        <w:t xml:space="preserve">). If </w:t>
      </w:r>
      <w:r w:rsidR="00A2494C">
        <w:rPr>
          <w:rFonts w:ascii="Calibri" w:eastAsia="Calibri" w:hAnsi="Calibri" w:cs="Calibri"/>
          <w:sz w:val="24"/>
        </w:rPr>
        <w:t>the</w:t>
      </w:r>
      <w:r w:rsidR="004B50B1">
        <w:rPr>
          <w:rFonts w:ascii="Calibri" w:eastAsia="Calibri" w:hAnsi="Calibri" w:cs="Calibri"/>
          <w:sz w:val="24"/>
        </w:rPr>
        <w:t xml:space="preserve"> </w:t>
      </w:r>
      <w:r w:rsidR="00A43104">
        <w:rPr>
          <w:rFonts w:ascii="Calibri" w:eastAsia="Calibri" w:hAnsi="Calibri" w:cs="Calibri"/>
          <w:sz w:val="24"/>
        </w:rPr>
        <w:t>patient is</w:t>
      </w:r>
      <w:r w:rsidR="004B50B1">
        <w:rPr>
          <w:rFonts w:ascii="Calibri" w:eastAsia="Calibri" w:hAnsi="Calibri" w:cs="Calibri"/>
          <w:sz w:val="24"/>
        </w:rPr>
        <w:t xml:space="preserve"> unable to sit up</w:t>
      </w:r>
      <w:r w:rsidR="00527EF0">
        <w:rPr>
          <w:rFonts w:ascii="Calibri" w:eastAsia="Calibri" w:hAnsi="Calibri" w:cs="Calibri"/>
          <w:sz w:val="24"/>
        </w:rPr>
        <w:t>, perform</w:t>
      </w:r>
      <w:r w:rsidR="004B50B1">
        <w:rPr>
          <w:rFonts w:ascii="Calibri" w:eastAsia="Calibri" w:hAnsi="Calibri" w:cs="Calibri"/>
          <w:sz w:val="24"/>
        </w:rPr>
        <w:t xml:space="preserve"> </w:t>
      </w:r>
      <w:r w:rsidR="00CE4710">
        <w:rPr>
          <w:rFonts w:ascii="Calibri" w:eastAsia="Calibri" w:hAnsi="Calibri" w:cs="Calibri"/>
          <w:sz w:val="24"/>
        </w:rPr>
        <w:t xml:space="preserve">the procedure in </w:t>
      </w:r>
      <w:r w:rsidR="004B50B1">
        <w:rPr>
          <w:rFonts w:ascii="Calibri" w:eastAsia="Calibri" w:hAnsi="Calibri" w:cs="Calibri"/>
          <w:sz w:val="24"/>
        </w:rPr>
        <w:t xml:space="preserve">supine or lateral </w:t>
      </w:r>
      <w:r w:rsidR="00527EF0">
        <w:rPr>
          <w:rFonts w:ascii="Calibri" w:eastAsia="Calibri" w:hAnsi="Calibri" w:cs="Calibri"/>
          <w:sz w:val="24"/>
        </w:rPr>
        <w:t>decubitus position</w:t>
      </w:r>
      <w:r w:rsidR="004B50B1">
        <w:rPr>
          <w:rFonts w:ascii="Calibri" w:eastAsia="Calibri" w:hAnsi="Calibri" w:cs="Calibri"/>
          <w:sz w:val="24"/>
        </w:rPr>
        <w:t xml:space="preserve">. </w:t>
      </w:r>
    </w:p>
    <w:p w14:paraId="324FBDE9" w14:textId="77777777" w:rsidR="00A2494C" w:rsidRDefault="00A2494C">
      <w:pPr>
        <w:pStyle w:val="Normal1"/>
        <w:spacing w:line="240" w:lineRule="auto"/>
      </w:pPr>
    </w:p>
    <w:p w14:paraId="383569BD" w14:textId="7C6B56AE" w:rsidR="00B139E0" w:rsidRDefault="00DF744C">
      <w:pPr>
        <w:pStyle w:val="Normal1"/>
        <w:spacing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2</w:t>
      </w:r>
      <w:r w:rsidR="004B50B1">
        <w:rPr>
          <w:rFonts w:ascii="Calibri" w:eastAsia="Calibri" w:hAnsi="Calibri" w:cs="Calibri"/>
          <w:sz w:val="24"/>
        </w:rPr>
        <w:t>.</w:t>
      </w:r>
      <w:r>
        <w:rPr>
          <w:rFonts w:ascii="Calibri" w:eastAsia="Calibri" w:hAnsi="Calibri" w:cs="Calibri"/>
          <w:sz w:val="24"/>
        </w:rPr>
        <w:t>2</w:t>
      </w:r>
      <w:r w:rsidR="004B50B1">
        <w:rPr>
          <w:rFonts w:ascii="Calibri" w:eastAsia="Calibri" w:hAnsi="Calibri" w:cs="Calibri"/>
          <w:sz w:val="24"/>
        </w:rPr>
        <w:t>. Place the patient</w:t>
      </w:r>
      <w:r w:rsidR="00A2494C">
        <w:rPr>
          <w:rFonts w:ascii="Calibri" w:eastAsia="Calibri" w:hAnsi="Calibri" w:cs="Calibri"/>
          <w:sz w:val="24"/>
        </w:rPr>
        <w:t>’</w:t>
      </w:r>
      <w:r w:rsidR="00A43104">
        <w:rPr>
          <w:rFonts w:ascii="Calibri" w:eastAsia="Calibri" w:hAnsi="Calibri" w:cs="Calibri"/>
          <w:sz w:val="24"/>
        </w:rPr>
        <w:t>s arms on the bedside table (ma</w:t>
      </w:r>
      <w:r w:rsidR="004B50B1">
        <w:rPr>
          <w:rFonts w:ascii="Calibri" w:eastAsia="Calibri" w:hAnsi="Calibri" w:cs="Calibri"/>
          <w:sz w:val="24"/>
        </w:rPr>
        <w:t>ke sure the tab</w:t>
      </w:r>
      <w:r w:rsidR="00A43104">
        <w:rPr>
          <w:rFonts w:ascii="Calibri" w:eastAsia="Calibri" w:hAnsi="Calibri" w:cs="Calibri"/>
          <w:sz w:val="24"/>
        </w:rPr>
        <w:t xml:space="preserve">le is at an appropriate height). This position helps to open up the intercostal spaces allowing for easier passage of the catheter. </w:t>
      </w:r>
    </w:p>
    <w:p w14:paraId="7426462F" w14:textId="77777777" w:rsidR="00A2494C" w:rsidRDefault="00A2494C">
      <w:pPr>
        <w:pStyle w:val="Normal1"/>
        <w:spacing w:line="240" w:lineRule="auto"/>
      </w:pPr>
    </w:p>
    <w:p w14:paraId="7B5F60B2" w14:textId="3DB0D964" w:rsidR="00B139E0" w:rsidRDefault="00DF744C">
      <w:pPr>
        <w:pStyle w:val="Normal1"/>
        <w:spacing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2</w:t>
      </w:r>
      <w:r w:rsidR="004B50B1">
        <w:rPr>
          <w:rFonts w:ascii="Calibri" w:eastAsia="Calibri" w:hAnsi="Calibri" w:cs="Calibri"/>
          <w:sz w:val="24"/>
        </w:rPr>
        <w:t>.</w:t>
      </w:r>
      <w:r>
        <w:rPr>
          <w:rFonts w:ascii="Calibri" w:eastAsia="Calibri" w:hAnsi="Calibri" w:cs="Calibri"/>
          <w:sz w:val="24"/>
        </w:rPr>
        <w:t>3</w:t>
      </w:r>
      <w:r w:rsidR="004B50B1">
        <w:rPr>
          <w:rFonts w:ascii="Calibri" w:eastAsia="Calibri" w:hAnsi="Calibri" w:cs="Calibri"/>
          <w:sz w:val="24"/>
        </w:rPr>
        <w:t xml:space="preserve"> Make sure the patient</w:t>
      </w:r>
      <w:r w:rsidR="00527EF0">
        <w:rPr>
          <w:rFonts w:ascii="Calibri" w:eastAsia="Calibri" w:hAnsi="Calibri" w:cs="Calibri"/>
          <w:sz w:val="24"/>
        </w:rPr>
        <w:t>’</w:t>
      </w:r>
      <w:r w:rsidR="004B50B1">
        <w:rPr>
          <w:rFonts w:ascii="Calibri" w:eastAsia="Calibri" w:hAnsi="Calibri" w:cs="Calibri"/>
          <w:sz w:val="24"/>
        </w:rPr>
        <w:t>s back is exposed</w:t>
      </w:r>
      <w:r w:rsidR="00527EF0">
        <w:rPr>
          <w:rFonts w:ascii="Calibri" w:eastAsia="Calibri" w:hAnsi="Calibri" w:cs="Calibri"/>
          <w:sz w:val="24"/>
        </w:rPr>
        <w:t>,</w:t>
      </w:r>
      <w:r w:rsidR="004B50B1">
        <w:rPr>
          <w:rFonts w:ascii="Calibri" w:eastAsia="Calibri" w:hAnsi="Calibri" w:cs="Calibri"/>
          <w:sz w:val="24"/>
        </w:rPr>
        <w:t xml:space="preserve"> with no clothing or blankets that can potentially fall into </w:t>
      </w:r>
      <w:r w:rsidR="00C02382">
        <w:rPr>
          <w:rFonts w:ascii="Calibri" w:eastAsia="Calibri" w:hAnsi="Calibri" w:cs="Calibri"/>
          <w:sz w:val="24"/>
        </w:rPr>
        <w:t>the</w:t>
      </w:r>
      <w:r w:rsidR="004B50B1">
        <w:rPr>
          <w:rFonts w:ascii="Calibri" w:eastAsia="Calibri" w:hAnsi="Calibri" w:cs="Calibri"/>
          <w:sz w:val="24"/>
        </w:rPr>
        <w:t xml:space="preserve"> sterile field. </w:t>
      </w:r>
    </w:p>
    <w:p w14:paraId="150D94F6" w14:textId="77777777" w:rsidR="00A2494C" w:rsidRDefault="00A2494C">
      <w:pPr>
        <w:pStyle w:val="Normal1"/>
        <w:spacing w:line="240" w:lineRule="auto"/>
      </w:pPr>
    </w:p>
    <w:p w14:paraId="4518646E" w14:textId="52AA4576" w:rsidR="00B139E0" w:rsidRDefault="00DF744C">
      <w:pPr>
        <w:pStyle w:val="Normal1"/>
        <w:spacing w:line="240" w:lineRule="auto"/>
      </w:pPr>
      <w:r>
        <w:rPr>
          <w:rFonts w:ascii="Calibri" w:eastAsia="Calibri" w:hAnsi="Calibri" w:cs="Calibri"/>
          <w:sz w:val="24"/>
        </w:rPr>
        <w:t>2</w:t>
      </w:r>
      <w:r w:rsidR="004B50B1">
        <w:rPr>
          <w:rFonts w:ascii="Calibri" w:eastAsia="Calibri" w:hAnsi="Calibri" w:cs="Calibri"/>
          <w:sz w:val="24"/>
        </w:rPr>
        <w:t>.</w:t>
      </w:r>
      <w:r>
        <w:rPr>
          <w:rFonts w:ascii="Calibri" w:eastAsia="Calibri" w:hAnsi="Calibri" w:cs="Calibri"/>
          <w:sz w:val="24"/>
        </w:rPr>
        <w:t>4</w:t>
      </w:r>
      <w:r w:rsidR="004B50B1">
        <w:rPr>
          <w:rFonts w:ascii="Calibri" w:eastAsia="Calibri" w:hAnsi="Calibri" w:cs="Calibri"/>
          <w:sz w:val="24"/>
        </w:rPr>
        <w:t xml:space="preserve"> Place a fluid protective barrier on the bed/stretcher. </w:t>
      </w:r>
    </w:p>
    <w:p w14:paraId="53D1993D" w14:textId="77777777" w:rsidR="00B139E0" w:rsidRDefault="00B139E0">
      <w:pPr>
        <w:pStyle w:val="Normal1"/>
        <w:spacing w:line="240" w:lineRule="auto"/>
      </w:pPr>
    </w:p>
    <w:p w14:paraId="2AF0ABBA" w14:textId="4F7A7391" w:rsidR="00B139E0" w:rsidRDefault="00DF744C">
      <w:pPr>
        <w:pStyle w:val="Normal1"/>
        <w:spacing w:line="240" w:lineRule="auto"/>
      </w:pPr>
      <w:r>
        <w:rPr>
          <w:rFonts w:ascii="Calibri" w:eastAsia="Calibri" w:hAnsi="Calibri" w:cs="Calibri"/>
          <w:sz w:val="24"/>
        </w:rPr>
        <w:t>2</w:t>
      </w:r>
      <w:r w:rsidR="004B50B1" w:rsidRPr="00776053">
        <w:rPr>
          <w:rFonts w:ascii="Calibri" w:eastAsia="Calibri" w:hAnsi="Calibri" w:cs="Calibri"/>
          <w:sz w:val="24"/>
        </w:rPr>
        <w:t>.</w:t>
      </w:r>
      <w:r>
        <w:rPr>
          <w:rFonts w:ascii="Calibri" w:eastAsia="Calibri" w:hAnsi="Calibri" w:cs="Calibri"/>
          <w:sz w:val="24"/>
        </w:rPr>
        <w:t>5</w:t>
      </w:r>
      <w:r w:rsidR="004B50B1" w:rsidRPr="00776053">
        <w:rPr>
          <w:rFonts w:ascii="Calibri" w:eastAsia="Calibri" w:hAnsi="Calibri" w:cs="Calibri"/>
          <w:sz w:val="24"/>
        </w:rPr>
        <w:t xml:space="preserve"> Have a</w:t>
      </w:r>
      <w:del w:id="8" w:author="Dipesh Navani" w:date="2015-07-24T12:13:00Z">
        <w:r w:rsidR="004B50B1" w:rsidRPr="00776053" w:rsidDel="00385C36">
          <w:rPr>
            <w:rFonts w:ascii="Calibri" w:eastAsia="Calibri" w:hAnsi="Calibri" w:cs="Calibri"/>
            <w:sz w:val="24"/>
          </w:rPr>
          <w:delText>vailable</w:delText>
        </w:r>
      </w:del>
      <w:r w:rsidR="004B50B1" w:rsidRPr="00776053">
        <w:rPr>
          <w:rFonts w:ascii="Calibri" w:eastAsia="Calibri" w:hAnsi="Calibri" w:cs="Calibri"/>
          <w:sz w:val="24"/>
        </w:rPr>
        <w:t xml:space="preserve"> support personnel available to gather extra supplies once you are sterile.</w:t>
      </w:r>
      <w:r w:rsidR="004B50B1">
        <w:rPr>
          <w:rFonts w:ascii="Calibri" w:eastAsia="Calibri" w:hAnsi="Calibri" w:cs="Calibri"/>
          <w:sz w:val="24"/>
        </w:rPr>
        <w:t xml:space="preserve"> </w:t>
      </w:r>
    </w:p>
    <w:p w14:paraId="6DF8CDFE" w14:textId="77777777" w:rsidR="00B139E0" w:rsidRDefault="00B139E0">
      <w:pPr>
        <w:pStyle w:val="Normal1"/>
        <w:spacing w:line="240" w:lineRule="auto"/>
      </w:pPr>
    </w:p>
    <w:p w14:paraId="199F2248" w14:textId="14386DE3" w:rsidR="00C95561" w:rsidRDefault="00DF744C">
      <w:pPr>
        <w:pStyle w:val="Normal1"/>
        <w:spacing w:line="240" w:lineRule="auto"/>
        <w:rPr>
          <w:rFonts w:ascii="Calibri" w:eastAsia="Calibri" w:hAnsi="Calibri" w:cs="Calibri"/>
          <w:sz w:val="24"/>
        </w:rPr>
      </w:pPr>
      <w:r w:rsidRPr="00414425">
        <w:rPr>
          <w:rFonts w:ascii="Calibri" w:eastAsia="Calibri" w:hAnsi="Calibri" w:cs="Calibri"/>
          <w:sz w:val="24"/>
        </w:rPr>
        <w:t>3</w:t>
      </w:r>
      <w:r w:rsidR="004B50B1" w:rsidRPr="00414425">
        <w:rPr>
          <w:rFonts w:ascii="Calibri" w:eastAsia="Calibri" w:hAnsi="Calibri" w:cs="Calibri"/>
          <w:sz w:val="24"/>
        </w:rPr>
        <w:t xml:space="preserve">. </w:t>
      </w:r>
      <w:r w:rsidR="00C95561" w:rsidRPr="00414425">
        <w:rPr>
          <w:rFonts w:ascii="Calibri" w:eastAsia="Calibri" w:hAnsi="Calibri" w:cs="Calibri"/>
          <w:sz w:val="24"/>
        </w:rPr>
        <w:t xml:space="preserve">Marking </w:t>
      </w:r>
      <w:r w:rsidR="00527EF0">
        <w:rPr>
          <w:rFonts w:ascii="Calibri" w:eastAsia="Calibri" w:hAnsi="Calibri" w:cs="Calibri"/>
          <w:sz w:val="24"/>
        </w:rPr>
        <w:t>the insertion site</w:t>
      </w:r>
      <w:r w:rsidR="004B50B1">
        <w:rPr>
          <w:rFonts w:ascii="Calibri" w:eastAsia="Calibri" w:hAnsi="Calibri" w:cs="Calibri"/>
          <w:b/>
          <w:sz w:val="24"/>
        </w:rPr>
        <w:br/>
      </w:r>
      <w:proofErr w:type="gramStart"/>
      <w:r w:rsidR="00C60F42">
        <w:rPr>
          <w:rFonts w:ascii="Calibri" w:eastAsia="Calibri" w:hAnsi="Calibri" w:cs="Calibri"/>
          <w:sz w:val="24"/>
        </w:rPr>
        <w:t>Prior</w:t>
      </w:r>
      <w:proofErr w:type="gramEnd"/>
      <w:r w:rsidR="00A35271">
        <w:rPr>
          <w:rFonts w:ascii="Calibri" w:eastAsia="Calibri" w:hAnsi="Calibri" w:cs="Calibri"/>
          <w:sz w:val="24"/>
        </w:rPr>
        <w:t xml:space="preserve"> the procedure</w:t>
      </w:r>
      <w:r w:rsidR="00527EF0">
        <w:rPr>
          <w:rFonts w:ascii="Calibri" w:eastAsia="Calibri" w:hAnsi="Calibri" w:cs="Calibri"/>
          <w:sz w:val="24"/>
        </w:rPr>
        <w:t xml:space="preserve">, </w:t>
      </w:r>
      <w:r w:rsidR="00C95561">
        <w:rPr>
          <w:rFonts w:ascii="Calibri" w:eastAsia="Calibri" w:hAnsi="Calibri" w:cs="Calibri"/>
          <w:sz w:val="24"/>
        </w:rPr>
        <w:t xml:space="preserve">mark the </w:t>
      </w:r>
      <w:r w:rsidR="00C60F42">
        <w:rPr>
          <w:rFonts w:ascii="Calibri" w:eastAsia="Calibri" w:hAnsi="Calibri" w:cs="Calibri"/>
          <w:sz w:val="24"/>
        </w:rPr>
        <w:t>site</w:t>
      </w:r>
      <w:r w:rsidR="00C95561">
        <w:rPr>
          <w:rFonts w:ascii="Calibri" w:eastAsia="Calibri" w:hAnsi="Calibri" w:cs="Calibri"/>
          <w:sz w:val="24"/>
        </w:rPr>
        <w:t xml:space="preserve"> on the chest </w:t>
      </w:r>
      <w:r w:rsidR="00A43104">
        <w:rPr>
          <w:rFonts w:ascii="Calibri" w:eastAsia="Calibri" w:hAnsi="Calibri" w:cs="Calibri"/>
          <w:sz w:val="24"/>
        </w:rPr>
        <w:t xml:space="preserve">wall </w:t>
      </w:r>
      <w:r w:rsidR="00C95561">
        <w:rPr>
          <w:rFonts w:ascii="Calibri" w:eastAsia="Calibri" w:hAnsi="Calibri" w:cs="Calibri"/>
          <w:sz w:val="24"/>
        </w:rPr>
        <w:t xml:space="preserve">where the catheter will be inserted. Traditionally </w:t>
      </w:r>
      <w:r w:rsidR="00C60F42">
        <w:rPr>
          <w:rFonts w:ascii="Calibri" w:eastAsia="Calibri" w:hAnsi="Calibri" w:cs="Calibri"/>
          <w:sz w:val="24"/>
        </w:rPr>
        <w:t xml:space="preserve">the level of effusion </w:t>
      </w:r>
      <w:r w:rsidR="00A43104">
        <w:rPr>
          <w:rFonts w:ascii="Calibri" w:eastAsia="Calibri" w:hAnsi="Calibri" w:cs="Calibri"/>
          <w:sz w:val="24"/>
        </w:rPr>
        <w:t xml:space="preserve">has been </w:t>
      </w:r>
      <w:r w:rsidR="00C60F42">
        <w:rPr>
          <w:rFonts w:ascii="Calibri" w:eastAsia="Calibri" w:hAnsi="Calibri" w:cs="Calibri"/>
          <w:sz w:val="24"/>
        </w:rPr>
        <w:t>estimated</w:t>
      </w:r>
      <w:r w:rsidR="00C95561">
        <w:rPr>
          <w:rFonts w:ascii="Calibri" w:eastAsia="Calibri" w:hAnsi="Calibri" w:cs="Calibri"/>
          <w:sz w:val="24"/>
        </w:rPr>
        <w:t xml:space="preserve"> </w:t>
      </w:r>
      <w:r w:rsidR="00106070">
        <w:rPr>
          <w:rFonts w:ascii="Calibri" w:eastAsia="Calibri" w:hAnsi="Calibri" w:cs="Calibri"/>
          <w:sz w:val="24"/>
        </w:rPr>
        <w:t>by</w:t>
      </w:r>
      <w:r w:rsidR="00A43104">
        <w:rPr>
          <w:rFonts w:ascii="Calibri" w:eastAsia="Calibri" w:hAnsi="Calibri" w:cs="Calibri"/>
          <w:sz w:val="24"/>
        </w:rPr>
        <w:t xml:space="preserve"> percussion</w:t>
      </w:r>
      <w:r w:rsidR="00527EF0">
        <w:rPr>
          <w:rFonts w:ascii="Calibri" w:eastAsia="Calibri" w:hAnsi="Calibri" w:cs="Calibri"/>
          <w:sz w:val="24"/>
        </w:rPr>
        <w:t>. C</w:t>
      </w:r>
      <w:r w:rsidR="00A43104">
        <w:rPr>
          <w:rFonts w:ascii="Calibri" w:eastAsia="Calibri" w:hAnsi="Calibri" w:cs="Calibri"/>
          <w:sz w:val="24"/>
        </w:rPr>
        <w:t>urrently the recommended</w:t>
      </w:r>
      <w:r w:rsidR="00C95561">
        <w:rPr>
          <w:rFonts w:ascii="Calibri" w:eastAsia="Calibri" w:hAnsi="Calibri" w:cs="Calibri"/>
          <w:sz w:val="24"/>
        </w:rPr>
        <w:t xml:space="preserve"> method is </w:t>
      </w:r>
      <w:r w:rsidR="00FC22BB">
        <w:rPr>
          <w:rFonts w:ascii="Calibri" w:eastAsia="Calibri" w:hAnsi="Calibri" w:cs="Calibri"/>
          <w:sz w:val="24"/>
        </w:rPr>
        <w:t>to visualize the effusion by the chest</w:t>
      </w:r>
      <w:r w:rsidR="00C95561">
        <w:rPr>
          <w:rFonts w:ascii="Calibri" w:eastAsia="Calibri" w:hAnsi="Calibri" w:cs="Calibri"/>
          <w:sz w:val="24"/>
        </w:rPr>
        <w:t xml:space="preserve"> ultrasound. </w:t>
      </w:r>
    </w:p>
    <w:p w14:paraId="2AE2E006" w14:textId="77777777" w:rsidR="00C95561" w:rsidRDefault="00C95561">
      <w:pPr>
        <w:pStyle w:val="Normal1"/>
        <w:spacing w:line="240" w:lineRule="auto"/>
        <w:rPr>
          <w:rFonts w:ascii="Calibri" w:eastAsia="Calibri" w:hAnsi="Calibri" w:cs="Calibri"/>
          <w:sz w:val="24"/>
        </w:rPr>
      </w:pPr>
    </w:p>
    <w:p w14:paraId="53E8A84B" w14:textId="155176F5" w:rsidR="00414425" w:rsidRDefault="00414425">
      <w:pPr>
        <w:pStyle w:val="Normal1"/>
        <w:spacing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3.1 </w:t>
      </w:r>
      <w:r w:rsidR="00C60F42">
        <w:rPr>
          <w:rFonts w:ascii="Calibri" w:eastAsia="Calibri" w:hAnsi="Calibri" w:cs="Calibri"/>
          <w:sz w:val="24"/>
        </w:rPr>
        <w:t>Estimating the level of effusion by percussion</w:t>
      </w:r>
    </w:p>
    <w:p w14:paraId="4EB4A21C" w14:textId="77777777" w:rsidR="00FC22BB" w:rsidRDefault="00FC22BB">
      <w:pPr>
        <w:pStyle w:val="Normal1"/>
        <w:spacing w:line="240" w:lineRule="auto"/>
        <w:rPr>
          <w:rFonts w:ascii="Calibri" w:eastAsia="Calibri" w:hAnsi="Calibri" w:cs="Calibri"/>
          <w:sz w:val="24"/>
        </w:rPr>
      </w:pPr>
    </w:p>
    <w:p w14:paraId="5B006605" w14:textId="4636BDEE" w:rsidR="00C95561" w:rsidRDefault="00414425">
      <w:pPr>
        <w:pStyle w:val="Normal1"/>
        <w:spacing w:line="240" w:lineRule="auto"/>
        <w:rPr>
          <w:rFonts w:ascii="Calibri" w:eastAsia="Calibri" w:hAnsi="Calibri" w:cs="Calibri"/>
          <w:sz w:val="24"/>
        </w:rPr>
      </w:pPr>
      <w:commentRangeStart w:id="9"/>
      <w:r>
        <w:rPr>
          <w:rFonts w:ascii="Calibri" w:eastAsia="Calibri" w:hAnsi="Calibri" w:cs="Calibri"/>
          <w:sz w:val="24"/>
        </w:rPr>
        <w:t xml:space="preserve">3.1.1 </w:t>
      </w:r>
      <w:r w:rsidR="00C95561" w:rsidRPr="00106070">
        <w:rPr>
          <w:rFonts w:ascii="Calibri" w:eastAsia="Calibri" w:hAnsi="Calibri" w:cs="Calibri"/>
          <w:sz w:val="24"/>
        </w:rPr>
        <w:t>Percuss</w:t>
      </w:r>
      <w:r w:rsidR="00A7234C">
        <w:rPr>
          <w:rFonts w:ascii="Calibri" w:eastAsia="Calibri" w:hAnsi="Calibri" w:cs="Calibri"/>
          <w:sz w:val="24"/>
        </w:rPr>
        <w:t xml:space="preserve"> posteriorly</w:t>
      </w:r>
      <w:r w:rsidR="00C95561" w:rsidRPr="00106070">
        <w:rPr>
          <w:rFonts w:ascii="Calibri" w:eastAsia="Calibri" w:hAnsi="Calibri" w:cs="Calibri"/>
          <w:sz w:val="24"/>
        </w:rPr>
        <w:t xml:space="preserve"> from the top of the rib cage down each</w:t>
      </w:r>
      <w:r w:rsidRPr="00106070">
        <w:rPr>
          <w:rFonts w:ascii="Calibri" w:eastAsia="Calibri" w:hAnsi="Calibri" w:cs="Calibri"/>
          <w:sz w:val="24"/>
        </w:rPr>
        <w:t xml:space="preserve"> intercostal</w:t>
      </w:r>
      <w:r w:rsidR="00C95561" w:rsidRPr="00106070">
        <w:rPr>
          <w:rFonts w:ascii="Calibri" w:eastAsia="Calibri" w:hAnsi="Calibri" w:cs="Calibri"/>
          <w:sz w:val="24"/>
        </w:rPr>
        <w:t xml:space="preserve"> space listening for </w:t>
      </w:r>
      <w:r w:rsidRPr="00106070">
        <w:rPr>
          <w:rFonts w:ascii="Calibri" w:eastAsia="Calibri" w:hAnsi="Calibri" w:cs="Calibri"/>
          <w:sz w:val="24"/>
        </w:rPr>
        <w:t>dull sound that ma</w:t>
      </w:r>
      <w:r w:rsidR="00527EF0">
        <w:rPr>
          <w:rFonts w:ascii="Calibri" w:eastAsia="Calibri" w:hAnsi="Calibri" w:cs="Calibri"/>
          <w:sz w:val="24"/>
        </w:rPr>
        <w:t>y</w:t>
      </w:r>
      <w:r w:rsidRPr="00106070">
        <w:rPr>
          <w:rFonts w:ascii="Calibri" w:eastAsia="Calibri" w:hAnsi="Calibri" w:cs="Calibri"/>
          <w:sz w:val="24"/>
        </w:rPr>
        <w:t xml:space="preserve"> indicate pleural effusio</w:t>
      </w:r>
      <w:r>
        <w:rPr>
          <w:rFonts w:ascii="Calibri" w:eastAsia="Calibri" w:hAnsi="Calibri" w:cs="Calibri"/>
          <w:sz w:val="24"/>
        </w:rPr>
        <w:t xml:space="preserve">n. </w:t>
      </w:r>
      <w:r w:rsidR="00106070">
        <w:rPr>
          <w:rFonts w:ascii="Calibri" w:eastAsia="Calibri" w:hAnsi="Calibri" w:cs="Calibri"/>
          <w:sz w:val="24"/>
        </w:rPr>
        <w:t xml:space="preserve">Percussion should be performed </w:t>
      </w:r>
      <w:r w:rsidR="00C95561">
        <w:rPr>
          <w:rFonts w:ascii="Calibri" w:eastAsia="Calibri" w:hAnsi="Calibri" w:cs="Calibri"/>
          <w:sz w:val="24"/>
        </w:rPr>
        <w:t>posteriorly</w:t>
      </w:r>
      <w:r w:rsidR="00DF744C">
        <w:rPr>
          <w:rFonts w:ascii="Calibri" w:eastAsia="Calibri" w:hAnsi="Calibri" w:cs="Calibri"/>
          <w:sz w:val="24"/>
        </w:rPr>
        <w:t xml:space="preserve"> </w:t>
      </w:r>
      <w:r w:rsidR="00C95561">
        <w:rPr>
          <w:rFonts w:ascii="Calibri" w:eastAsia="Calibri" w:hAnsi="Calibri" w:cs="Calibri"/>
          <w:sz w:val="24"/>
        </w:rPr>
        <w:t>as dullness in the right anterior lower chest will mark the liver, and in the left anterior lower chest will mark the heart borders</w:t>
      </w:r>
      <w:commentRangeEnd w:id="9"/>
      <w:r w:rsidR="00433D9F">
        <w:rPr>
          <w:rStyle w:val="CommentReference"/>
        </w:rPr>
        <w:commentReference w:id="9"/>
      </w:r>
      <w:r w:rsidR="00C95561">
        <w:rPr>
          <w:rFonts w:ascii="Calibri" w:eastAsia="Calibri" w:hAnsi="Calibri" w:cs="Calibri"/>
          <w:sz w:val="24"/>
        </w:rPr>
        <w:t xml:space="preserve">. </w:t>
      </w:r>
    </w:p>
    <w:p w14:paraId="22349658" w14:textId="77777777" w:rsidR="00765ED2" w:rsidRDefault="00765ED2">
      <w:pPr>
        <w:pStyle w:val="Normal1"/>
        <w:spacing w:line="240" w:lineRule="auto"/>
        <w:rPr>
          <w:rFonts w:ascii="Calibri" w:eastAsia="Calibri" w:hAnsi="Calibri" w:cs="Calibri"/>
          <w:sz w:val="24"/>
        </w:rPr>
      </w:pPr>
    </w:p>
    <w:p w14:paraId="5A3625A5" w14:textId="3D212A01" w:rsidR="00765ED2" w:rsidRDefault="00414425" w:rsidP="00765ED2">
      <w:pPr>
        <w:pStyle w:val="Normal1"/>
        <w:spacing w:line="240" w:lineRule="auto"/>
      </w:pPr>
      <w:r w:rsidRPr="00414425">
        <w:rPr>
          <w:rFonts w:ascii="Calibri" w:eastAsia="Calibri" w:hAnsi="Calibri" w:cs="Calibri"/>
          <w:sz w:val="24"/>
        </w:rPr>
        <w:t>3.2</w:t>
      </w:r>
      <w:r w:rsidR="00765ED2" w:rsidRPr="00414425">
        <w:rPr>
          <w:rFonts w:ascii="Calibri" w:eastAsia="Calibri" w:hAnsi="Calibri" w:cs="Calibri"/>
          <w:sz w:val="24"/>
        </w:rPr>
        <w:t xml:space="preserve"> </w:t>
      </w:r>
      <w:r w:rsidR="00C60F42">
        <w:rPr>
          <w:rFonts w:ascii="Calibri" w:eastAsia="Calibri" w:hAnsi="Calibri" w:cs="Calibri"/>
          <w:sz w:val="24"/>
        </w:rPr>
        <w:t>Vis</w:t>
      </w:r>
      <w:r w:rsidR="00A93064">
        <w:rPr>
          <w:rFonts w:ascii="Calibri" w:eastAsia="Calibri" w:hAnsi="Calibri" w:cs="Calibri"/>
          <w:sz w:val="24"/>
        </w:rPr>
        <w:t>ualizing the fluid by ultrasound (</w:t>
      </w:r>
      <w:commentRangeStart w:id="10"/>
      <w:r w:rsidR="00A93064" w:rsidRPr="00527EF0">
        <w:rPr>
          <w:rFonts w:ascii="Calibri" w:eastAsia="Calibri" w:hAnsi="Calibri" w:cs="Calibri"/>
          <w:b/>
          <w:sz w:val="24"/>
        </w:rPr>
        <w:t>Figure 2</w:t>
      </w:r>
      <w:r w:rsidR="00A93064" w:rsidRPr="00A93064">
        <w:rPr>
          <w:rFonts w:ascii="Calibri" w:eastAsia="Calibri" w:hAnsi="Calibri" w:cs="Calibri"/>
          <w:sz w:val="24"/>
        </w:rPr>
        <w:t>)</w:t>
      </w:r>
      <w:r w:rsidR="00527EF0">
        <w:rPr>
          <w:rFonts w:ascii="Calibri" w:eastAsia="Calibri" w:hAnsi="Calibri" w:cs="Calibri"/>
          <w:sz w:val="24"/>
        </w:rPr>
        <w:t>.</w:t>
      </w:r>
      <w:r w:rsidR="00765ED2" w:rsidRPr="00A93064">
        <w:rPr>
          <w:rFonts w:ascii="Calibri" w:eastAsia="Calibri" w:hAnsi="Calibri" w:cs="Calibri"/>
          <w:b/>
          <w:sz w:val="24"/>
        </w:rPr>
        <w:br/>
      </w:r>
      <w:commentRangeEnd w:id="10"/>
      <w:r w:rsidR="00A93064">
        <w:rPr>
          <w:rStyle w:val="CommentReference"/>
        </w:rPr>
        <w:commentReference w:id="10"/>
      </w:r>
      <w:commentRangeStart w:id="11"/>
      <w:r w:rsidR="00765ED2">
        <w:rPr>
          <w:rFonts w:ascii="Calibri" w:eastAsia="Calibri" w:hAnsi="Calibri" w:cs="Calibri"/>
          <w:b/>
          <w:sz w:val="24"/>
        </w:rPr>
        <w:br/>
      </w:r>
      <w:r w:rsidR="00DF744C">
        <w:rPr>
          <w:rFonts w:ascii="Calibri" w:eastAsia="Calibri" w:hAnsi="Calibri" w:cs="Calibri"/>
          <w:sz w:val="24"/>
        </w:rPr>
        <w:t>3</w:t>
      </w:r>
      <w:r w:rsidR="00765ED2">
        <w:rPr>
          <w:rFonts w:ascii="Calibri" w:eastAsia="Calibri" w:hAnsi="Calibri" w:cs="Calibri"/>
          <w:sz w:val="24"/>
        </w:rPr>
        <w:t>.</w:t>
      </w:r>
      <w:r w:rsidR="00A7234C">
        <w:rPr>
          <w:rFonts w:ascii="Calibri" w:eastAsia="Calibri" w:hAnsi="Calibri" w:cs="Calibri"/>
          <w:sz w:val="24"/>
        </w:rPr>
        <w:t>2.1</w:t>
      </w:r>
      <w:r w:rsidR="00765ED2">
        <w:rPr>
          <w:rFonts w:ascii="Calibri" w:eastAsia="Calibri" w:hAnsi="Calibri" w:cs="Calibri"/>
          <w:sz w:val="24"/>
        </w:rPr>
        <w:t xml:space="preserve"> </w:t>
      </w:r>
      <w:r w:rsidR="00FC22BB">
        <w:rPr>
          <w:rFonts w:ascii="Calibri" w:eastAsia="Calibri" w:hAnsi="Calibri" w:cs="Calibri"/>
          <w:sz w:val="24"/>
        </w:rPr>
        <w:t>If</w:t>
      </w:r>
      <w:r w:rsidR="0063062C">
        <w:rPr>
          <w:rFonts w:ascii="Calibri" w:eastAsia="Calibri" w:hAnsi="Calibri" w:cs="Calibri"/>
          <w:sz w:val="24"/>
        </w:rPr>
        <w:t xml:space="preserve"> </w:t>
      </w:r>
      <w:r w:rsidR="00765ED2">
        <w:rPr>
          <w:rFonts w:ascii="Calibri" w:eastAsia="Calibri" w:hAnsi="Calibri" w:cs="Calibri"/>
          <w:sz w:val="24"/>
        </w:rPr>
        <w:t>needed, record the patient identifiers in the machine prior to beginning exam.</w:t>
      </w:r>
    </w:p>
    <w:p w14:paraId="6A4F218D" w14:textId="77777777" w:rsidR="00765ED2" w:rsidRDefault="00765ED2" w:rsidP="00765ED2">
      <w:pPr>
        <w:pStyle w:val="Normal1"/>
        <w:spacing w:line="240" w:lineRule="auto"/>
      </w:pPr>
    </w:p>
    <w:p w14:paraId="78C70CAA" w14:textId="3819F168" w:rsidR="00765ED2" w:rsidRDefault="00DF744C" w:rsidP="00765ED2">
      <w:pPr>
        <w:pStyle w:val="Normal1"/>
        <w:spacing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3</w:t>
      </w:r>
      <w:r w:rsidR="00765ED2">
        <w:rPr>
          <w:rFonts w:ascii="Calibri" w:eastAsia="Calibri" w:hAnsi="Calibri" w:cs="Calibri"/>
          <w:sz w:val="24"/>
        </w:rPr>
        <w:t>.2.</w:t>
      </w:r>
      <w:r w:rsidR="00A7234C">
        <w:rPr>
          <w:rFonts w:ascii="Calibri" w:eastAsia="Calibri" w:hAnsi="Calibri" w:cs="Calibri"/>
          <w:sz w:val="24"/>
        </w:rPr>
        <w:t>2</w:t>
      </w:r>
      <w:r w:rsidR="00C60F42">
        <w:rPr>
          <w:rFonts w:ascii="Calibri" w:eastAsia="Calibri" w:hAnsi="Calibri" w:cs="Calibri"/>
          <w:sz w:val="24"/>
        </w:rPr>
        <w:t xml:space="preserve"> </w:t>
      </w:r>
      <w:r w:rsidR="00527EF0">
        <w:rPr>
          <w:rFonts w:ascii="Calibri" w:eastAsia="Calibri" w:hAnsi="Calibri" w:cs="Calibri"/>
          <w:sz w:val="24"/>
        </w:rPr>
        <w:t>Place</w:t>
      </w:r>
      <w:r w:rsidR="00765ED2">
        <w:rPr>
          <w:rFonts w:ascii="Calibri" w:eastAsia="Calibri" w:hAnsi="Calibri" w:cs="Calibri"/>
          <w:sz w:val="24"/>
        </w:rPr>
        <w:t xml:space="preserve"> the US gel on the probe</w:t>
      </w:r>
      <w:r w:rsidR="00527EF0">
        <w:rPr>
          <w:rFonts w:ascii="Calibri" w:eastAsia="Calibri" w:hAnsi="Calibri" w:cs="Calibri"/>
          <w:sz w:val="24"/>
        </w:rPr>
        <w:t>.</w:t>
      </w:r>
    </w:p>
    <w:p w14:paraId="073DCBEC" w14:textId="77777777" w:rsidR="00765ED2" w:rsidRDefault="00765ED2" w:rsidP="00765ED2">
      <w:pPr>
        <w:pStyle w:val="Normal1"/>
        <w:spacing w:line="240" w:lineRule="auto"/>
      </w:pPr>
    </w:p>
    <w:p w14:paraId="68C4E171" w14:textId="217F065C" w:rsidR="00765ED2" w:rsidRDefault="00DF744C" w:rsidP="00765ED2">
      <w:pPr>
        <w:pStyle w:val="Normal1"/>
        <w:spacing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3</w:t>
      </w:r>
      <w:r w:rsidR="00765ED2">
        <w:rPr>
          <w:rFonts w:ascii="Calibri" w:eastAsia="Calibri" w:hAnsi="Calibri" w:cs="Calibri"/>
          <w:sz w:val="24"/>
        </w:rPr>
        <w:t>.2.</w:t>
      </w:r>
      <w:r w:rsidR="00A7234C">
        <w:rPr>
          <w:rFonts w:ascii="Calibri" w:eastAsia="Calibri" w:hAnsi="Calibri" w:cs="Calibri"/>
          <w:sz w:val="24"/>
        </w:rPr>
        <w:t xml:space="preserve">3 </w:t>
      </w:r>
      <w:r w:rsidR="00765ED2">
        <w:rPr>
          <w:rFonts w:ascii="Calibri" w:eastAsia="Calibri" w:hAnsi="Calibri" w:cs="Calibri"/>
          <w:sz w:val="24"/>
        </w:rPr>
        <w:t>Place the probe on the patient</w:t>
      </w:r>
      <w:r w:rsidR="00527EF0">
        <w:rPr>
          <w:rFonts w:ascii="Calibri" w:eastAsia="Calibri" w:hAnsi="Calibri" w:cs="Calibri"/>
          <w:sz w:val="24"/>
        </w:rPr>
        <w:t>’</w:t>
      </w:r>
      <w:r w:rsidR="00765ED2">
        <w:rPr>
          <w:rFonts w:ascii="Calibri" w:eastAsia="Calibri" w:hAnsi="Calibri" w:cs="Calibri"/>
          <w:sz w:val="24"/>
        </w:rPr>
        <w:t>s back using proper orientation</w:t>
      </w:r>
      <w:r w:rsidR="00527EF0">
        <w:rPr>
          <w:rFonts w:ascii="Calibri" w:eastAsia="Calibri" w:hAnsi="Calibri" w:cs="Calibri"/>
          <w:sz w:val="24"/>
        </w:rPr>
        <w:t>.</w:t>
      </w:r>
    </w:p>
    <w:p w14:paraId="64099B8B" w14:textId="77777777" w:rsidR="00765ED2" w:rsidRDefault="00765ED2" w:rsidP="00765ED2">
      <w:pPr>
        <w:pStyle w:val="Normal1"/>
        <w:spacing w:line="240" w:lineRule="auto"/>
      </w:pPr>
    </w:p>
    <w:p w14:paraId="5FA10820" w14:textId="5BFA2023" w:rsidR="00765ED2" w:rsidRDefault="00DF744C" w:rsidP="00765ED2">
      <w:pPr>
        <w:pStyle w:val="Normal1"/>
        <w:spacing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3</w:t>
      </w:r>
      <w:r w:rsidR="00765ED2">
        <w:rPr>
          <w:rFonts w:ascii="Calibri" w:eastAsia="Calibri" w:hAnsi="Calibri" w:cs="Calibri"/>
          <w:sz w:val="24"/>
        </w:rPr>
        <w:t>.2.</w:t>
      </w:r>
      <w:r w:rsidR="00A7234C">
        <w:rPr>
          <w:rFonts w:ascii="Calibri" w:eastAsia="Calibri" w:hAnsi="Calibri" w:cs="Calibri"/>
          <w:sz w:val="24"/>
        </w:rPr>
        <w:t>4</w:t>
      </w:r>
      <w:r w:rsidR="00FC22BB">
        <w:rPr>
          <w:rFonts w:ascii="Calibri" w:eastAsia="Calibri" w:hAnsi="Calibri" w:cs="Calibri"/>
          <w:sz w:val="24"/>
        </w:rPr>
        <w:t xml:space="preserve"> </w:t>
      </w:r>
      <w:r w:rsidR="00527EF0">
        <w:rPr>
          <w:rFonts w:ascii="Calibri" w:eastAsia="Calibri" w:hAnsi="Calibri" w:cs="Calibri"/>
          <w:sz w:val="24"/>
        </w:rPr>
        <w:t>Search first for the diaphragm. I</w:t>
      </w:r>
      <w:r w:rsidR="00765ED2">
        <w:rPr>
          <w:rFonts w:ascii="Calibri" w:eastAsia="Calibri" w:hAnsi="Calibri" w:cs="Calibri"/>
          <w:sz w:val="24"/>
        </w:rPr>
        <w:t>f it is difficult to find</w:t>
      </w:r>
      <w:r w:rsidR="009B2A87">
        <w:rPr>
          <w:rFonts w:ascii="Calibri" w:eastAsia="Calibri" w:hAnsi="Calibri" w:cs="Calibri"/>
          <w:sz w:val="24"/>
        </w:rPr>
        <w:t xml:space="preserve">, </w:t>
      </w:r>
      <w:r w:rsidR="00765ED2">
        <w:rPr>
          <w:rFonts w:ascii="Calibri" w:eastAsia="Calibri" w:hAnsi="Calibri" w:cs="Calibri"/>
          <w:sz w:val="24"/>
        </w:rPr>
        <w:t xml:space="preserve">search for a kidney on that side. </w:t>
      </w:r>
    </w:p>
    <w:p w14:paraId="3FC18B4B" w14:textId="77777777" w:rsidR="00765ED2" w:rsidRDefault="00765ED2" w:rsidP="00765ED2">
      <w:pPr>
        <w:pStyle w:val="Normal1"/>
        <w:spacing w:line="240" w:lineRule="auto"/>
      </w:pPr>
    </w:p>
    <w:p w14:paraId="7F0983A6" w14:textId="4D604AD0" w:rsidR="00765ED2" w:rsidRDefault="00DF744C" w:rsidP="00765ED2">
      <w:pPr>
        <w:pStyle w:val="Normal1"/>
        <w:spacing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3</w:t>
      </w:r>
      <w:r w:rsidR="00765ED2">
        <w:rPr>
          <w:rFonts w:ascii="Calibri" w:eastAsia="Calibri" w:hAnsi="Calibri" w:cs="Calibri"/>
          <w:sz w:val="24"/>
        </w:rPr>
        <w:t>.2.</w:t>
      </w:r>
      <w:r w:rsidR="00A7234C">
        <w:rPr>
          <w:rFonts w:ascii="Calibri" w:eastAsia="Calibri" w:hAnsi="Calibri" w:cs="Calibri"/>
          <w:sz w:val="24"/>
        </w:rPr>
        <w:t>5</w:t>
      </w:r>
      <w:r w:rsidR="00765ED2">
        <w:rPr>
          <w:rFonts w:ascii="Calibri" w:eastAsia="Calibri" w:hAnsi="Calibri" w:cs="Calibri"/>
          <w:sz w:val="24"/>
        </w:rPr>
        <w:t xml:space="preserve"> Once the diaphragm </w:t>
      </w:r>
      <w:r w:rsidR="00527EF0">
        <w:rPr>
          <w:rFonts w:ascii="Calibri" w:eastAsia="Calibri" w:hAnsi="Calibri" w:cs="Calibri"/>
          <w:sz w:val="24"/>
        </w:rPr>
        <w:t>is</w:t>
      </w:r>
      <w:r w:rsidR="00765ED2">
        <w:rPr>
          <w:rFonts w:ascii="Calibri" w:eastAsia="Calibri" w:hAnsi="Calibri" w:cs="Calibri"/>
          <w:sz w:val="24"/>
        </w:rPr>
        <w:t xml:space="preserve"> identified</w:t>
      </w:r>
      <w:r w:rsidR="00527EF0">
        <w:rPr>
          <w:rFonts w:ascii="Calibri" w:eastAsia="Calibri" w:hAnsi="Calibri" w:cs="Calibri"/>
          <w:sz w:val="24"/>
        </w:rPr>
        <w:t>,</w:t>
      </w:r>
      <w:r w:rsidR="00765ED2">
        <w:rPr>
          <w:rFonts w:ascii="Calibri" w:eastAsia="Calibri" w:hAnsi="Calibri" w:cs="Calibri"/>
          <w:sz w:val="24"/>
        </w:rPr>
        <w:t xml:space="preserve"> </w:t>
      </w:r>
      <w:commentRangeStart w:id="12"/>
      <w:r w:rsidR="00765ED2">
        <w:rPr>
          <w:rFonts w:ascii="Calibri" w:eastAsia="Calibri" w:hAnsi="Calibri" w:cs="Calibri"/>
          <w:sz w:val="24"/>
        </w:rPr>
        <w:t xml:space="preserve">qualify the </w:t>
      </w:r>
      <w:del w:id="13" w:author="Anna Sivachenko" w:date="2015-07-28T14:16:00Z">
        <w:r w:rsidR="00765ED2" w:rsidDel="00BD2F8C">
          <w:rPr>
            <w:rFonts w:ascii="Calibri" w:eastAsia="Calibri" w:hAnsi="Calibri" w:cs="Calibri"/>
            <w:sz w:val="24"/>
          </w:rPr>
          <w:delText>type (</w:delText>
        </w:r>
      </w:del>
      <w:commentRangeStart w:id="14"/>
      <w:r w:rsidR="00765ED2">
        <w:rPr>
          <w:rFonts w:ascii="Calibri" w:eastAsia="Calibri" w:hAnsi="Calibri" w:cs="Calibri"/>
          <w:sz w:val="24"/>
        </w:rPr>
        <w:t>echogenicity</w:t>
      </w:r>
      <w:commentRangeEnd w:id="14"/>
      <w:r w:rsidR="00BD2F8C">
        <w:rPr>
          <w:rStyle w:val="CommentReference"/>
        </w:rPr>
        <w:commentReference w:id="14"/>
      </w:r>
      <w:del w:id="15" w:author="Anna Sivachenko" w:date="2015-07-28T14:17:00Z">
        <w:r w:rsidR="00765ED2" w:rsidDel="00BD2F8C">
          <w:rPr>
            <w:rFonts w:ascii="Calibri" w:eastAsia="Calibri" w:hAnsi="Calibri" w:cs="Calibri"/>
            <w:sz w:val="24"/>
          </w:rPr>
          <w:delText>)</w:delText>
        </w:r>
      </w:del>
      <w:r w:rsidR="00765ED2">
        <w:rPr>
          <w:rFonts w:ascii="Calibri" w:eastAsia="Calibri" w:hAnsi="Calibri" w:cs="Calibri"/>
          <w:sz w:val="24"/>
        </w:rPr>
        <w:t xml:space="preserve"> </w:t>
      </w:r>
      <w:commentRangeEnd w:id="12"/>
      <w:r w:rsidR="00385C36">
        <w:rPr>
          <w:rStyle w:val="CommentReference"/>
        </w:rPr>
        <w:commentReference w:id="12"/>
      </w:r>
      <w:r w:rsidR="00765ED2">
        <w:rPr>
          <w:rFonts w:ascii="Calibri" w:eastAsia="Calibri" w:hAnsi="Calibri" w:cs="Calibri"/>
          <w:sz w:val="24"/>
        </w:rPr>
        <w:t>and volume of effusion</w:t>
      </w:r>
      <w:r w:rsidR="00527EF0">
        <w:rPr>
          <w:rFonts w:ascii="Calibri" w:eastAsia="Calibri" w:hAnsi="Calibri" w:cs="Calibri"/>
          <w:sz w:val="24"/>
        </w:rPr>
        <w:t>.</w:t>
      </w:r>
    </w:p>
    <w:p w14:paraId="2B0C7B7B" w14:textId="77777777" w:rsidR="00765ED2" w:rsidRDefault="00765ED2" w:rsidP="00765ED2">
      <w:pPr>
        <w:pStyle w:val="Normal1"/>
        <w:spacing w:line="240" w:lineRule="auto"/>
      </w:pPr>
    </w:p>
    <w:p w14:paraId="18E9E10C" w14:textId="58E21A88" w:rsidR="00765ED2" w:rsidRDefault="00DF744C" w:rsidP="00765ED2">
      <w:pPr>
        <w:pStyle w:val="Normal1"/>
        <w:spacing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lastRenderedPageBreak/>
        <w:t>3</w:t>
      </w:r>
      <w:r w:rsidR="00765ED2">
        <w:rPr>
          <w:rFonts w:ascii="Calibri" w:eastAsia="Calibri" w:hAnsi="Calibri" w:cs="Calibri"/>
          <w:sz w:val="24"/>
        </w:rPr>
        <w:t>.2.</w:t>
      </w:r>
      <w:r w:rsidR="00A7234C">
        <w:rPr>
          <w:rFonts w:ascii="Calibri" w:eastAsia="Calibri" w:hAnsi="Calibri" w:cs="Calibri"/>
          <w:sz w:val="24"/>
        </w:rPr>
        <w:t>6</w:t>
      </w:r>
      <w:r w:rsidR="00765ED2">
        <w:rPr>
          <w:rFonts w:ascii="Calibri" w:eastAsia="Calibri" w:hAnsi="Calibri" w:cs="Calibri"/>
          <w:sz w:val="24"/>
        </w:rPr>
        <w:t xml:space="preserve"> Make note of the depth of effusion. If </w:t>
      </w:r>
      <w:r w:rsidR="00A35271">
        <w:rPr>
          <w:rFonts w:ascii="Calibri" w:eastAsia="Calibri" w:hAnsi="Calibri" w:cs="Calibri"/>
          <w:sz w:val="24"/>
        </w:rPr>
        <w:t>the de</w:t>
      </w:r>
      <w:r w:rsidR="00414425">
        <w:rPr>
          <w:rFonts w:ascii="Calibri" w:eastAsia="Calibri" w:hAnsi="Calibri" w:cs="Calibri"/>
          <w:sz w:val="24"/>
        </w:rPr>
        <w:t>pth of</w:t>
      </w:r>
      <w:r w:rsidR="00A35271">
        <w:rPr>
          <w:rFonts w:ascii="Calibri" w:eastAsia="Calibri" w:hAnsi="Calibri" w:cs="Calibri"/>
          <w:sz w:val="24"/>
        </w:rPr>
        <w:t xml:space="preserve"> </w:t>
      </w:r>
      <w:r w:rsidR="00414425">
        <w:rPr>
          <w:rFonts w:ascii="Calibri" w:eastAsia="Calibri" w:hAnsi="Calibri" w:cs="Calibri"/>
          <w:sz w:val="24"/>
        </w:rPr>
        <w:t xml:space="preserve">the </w:t>
      </w:r>
      <w:r w:rsidR="00A35271">
        <w:rPr>
          <w:rFonts w:ascii="Calibri" w:eastAsia="Calibri" w:hAnsi="Calibri" w:cs="Calibri"/>
          <w:sz w:val="24"/>
        </w:rPr>
        <w:t xml:space="preserve">effusion is </w:t>
      </w:r>
      <w:r w:rsidR="00765ED2">
        <w:rPr>
          <w:rFonts w:ascii="Calibri" w:eastAsia="Calibri" w:hAnsi="Calibri" w:cs="Calibri"/>
          <w:sz w:val="24"/>
        </w:rPr>
        <w:t xml:space="preserve">greater than 2cm </w:t>
      </w:r>
      <w:r w:rsidR="00414425">
        <w:rPr>
          <w:rFonts w:ascii="Calibri" w:eastAsia="Calibri" w:hAnsi="Calibri" w:cs="Calibri"/>
          <w:sz w:val="24"/>
        </w:rPr>
        <w:t xml:space="preserve">it </w:t>
      </w:r>
      <w:r w:rsidR="00106070">
        <w:rPr>
          <w:rFonts w:ascii="Calibri" w:eastAsia="Calibri" w:hAnsi="Calibri" w:cs="Calibri"/>
          <w:sz w:val="24"/>
        </w:rPr>
        <w:t>is safe</w:t>
      </w:r>
      <w:r w:rsidR="00414425">
        <w:rPr>
          <w:rFonts w:ascii="Calibri" w:eastAsia="Calibri" w:hAnsi="Calibri" w:cs="Calibri"/>
          <w:sz w:val="24"/>
        </w:rPr>
        <w:t xml:space="preserve"> to </w:t>
      </w:r>
      <w:r w:rsidR="00765ED2">
        <w:rPr>
          <w:rFonts w:ascii="Calibri" w:eastAsia="Calibri" w:hAnsi="Calibri" w:cs="Calibri"/>
          <w:sz w:val="24"/>
        </w:rPr>
        <w:t>proceed.</w:t>
      </w:r>
      <w:del w:id="16" w:author="Anna Sivachenko" w:date="2015-07-28T14:47:00Z">
        <w:r w:rsidR="00765ED2" w:rsidDel="005A0D55">
          <w:rPr>
            <w:rFonts w:ascii="Calibri" w:eastAsia="Calibri" w:hAnsi="Calibri" w:cs="Calibri"/>
            <w:sz w:val="24"/>
          </w:rPr>
          <w:delText xml:space="preserve"> </w:delText>
        </w:r>
      </w:del>
    </w:p>
    <w:p w14:paraId="5F6B4826" w14:textId="77777777" w:rsidR="00765ED2" w:rsidRDefault="00765ED2" w:rsidP="00765ED2">
      <w:pPr>
        <w:pStyle w:val="Normal1"/>
        <w:spacing w:line="240" w:lineRule="auto"/>
      </w:pPr>
    </w:p>
    <w:p w14:paraId="4AB61209" w14:textId="77531C4F" w:rsidR="001E0A24" w:rsidRDefault="001E0A24" w:rsidP="00765ED2">
      <w:pPr>
        <w:pStyle w:val="Normal1"/>
        <w:spacing w:line="240" w:lineRule="auto"/>
        <w:rPr>
          <w:ins w:id="17" w:author="Anna Sivachenko" w:date="2015-07-28T14:57:00Z"/>
          <w:rFonts w:ascii="Calibri" w:eastAsia="Calibri" w:hAnsi="Calibri" w:cs="Calibri"/>
          <w:sz w:val="24"/>
        </w:rPr>
      </w:pPr>
      <w:commentRangeStart w:id="18"/>
      <w:ins w:id="19" w:author="Anna Sivachenko" w:date="2015-07-28T15:01:00Z">
        <w:r>
          <w:rPr>
            <w:rFonts w:ascii="Calibri" w:eastAsia="Calibri" w:hAnsi="Calibri" w:cs="Calibri"/>
            <w:sz w:val="24"/>
          </w:rPr>
          <w:t xml:space="preserve">3.2.7 </w:t>
        </w:r>
      </w:ins>
      <w:commentRangeEnd w:id="18"/>
      <w:ins w:id="20" w:author="Anna Sivachenko" w:date="2015-07-28T15:02:00Z">
        <w:r>
          <w:rPr>
            <w:rStyle w:val="CommentReference"/>
          </w:rPr>
          <w:commentReference w:id="18"/>
        </w:r>
      </w:ins>
      <w:ins w:id="21" w:author="Anna Sivachenko" w:date="2015-07-28T14:59:00Z">
        <w:r>
          <w:rPr>
            <w:rFonts w:ascii="Calibri" w:eastAsia="Calibri" w:hAnsi="Calibri" w:cs="Calibri"/>
            <w:sz w:val="24"/>
          </w:rPr>
          <w:t>To avoid</w:t>
        </w:r>
      </w:ins>
      <w:ins w:id="22" w:author="Dennis McGonagle" w:date="2015-07-29T16:52:00Z">
        <w:r w:rsidR="00E02F2A">
          <w:rPr>
            <w:rFonts w:ascii="Calibri" w:eastAsia="Calibri" w:hAnsi="Calibri" w:cs="Calibri"/>
            <w:sz w:val="24"/>
          </w:rPr>
          <w:t xml:space="preserve"> </w:t>
        </w:r>
      </w:ins>
      <w:ins w:id="23" w:author="Anna Sivachenko" w:date="2015-07-28T14:59:00Z">
        <w:del w:id="24" w:author="Dennis McGonagle" w:date="2015-07-29T16:52:00Z">
          <w:r w:rsidDel="00E02F2A">
            <w:rPr>
              <w:rFonts w:ascii="Calibri" w:eastAsia="Calibri" w:hAnsi="Calibri" w:cs="Calibri"/>
              <w:sz w:val="24"/>
            </w:rPr>
            <w:delText xml:space="preserve"> the </w:delText>
          </w:r>
        </w:del>
        <w:r>
          <w:rPr>
            <w:rFonts w:ascii="Calibri" w:eastAsia="Calibri" w:hAnsi="Calibri" w:cs="Calibri"/>
            <w:sz w:val="24"/>
          </w:rPr>
          <w:t>damage to the lung and visceral pleura</w:t>
        </w:r>
      </w:ins>
      <w:ins w:id="25" w:author="Dennis McGonagle" w:date="2015-07-29T16:52:00Z">
        <w:r w:rsidR="00E02F2A">
          <w:rPr>
            <w:rFonts w:ascii="Calibri" w:eastAsia="Calibri" w:hAnsi="Calibri" w:cs="Calibri"/>
            <w:sz w:val="24"/>
          </w:rPr>
          <w:t>,</w:t>
        </w:r>
      </w:ins>
      <w:ins w:id="26" w:author="Anna Sivachenko" w:date="2015-07-28T14:59:00Z">
        <w:r>
          <w:rPr>
            <w:rFonts w:ascii="Calibri" w:eastAsia="Calibri" w:hAnsi="Calibri" w:cs="Calibri"/>
            <w:sz w:val="24"/>
          </w:rPr>
          <w:t xml:space="preserve"> make sure that there is no evidence of the </w:t>
        </w:r>
      </w:ins>
      <w:del w:id="27" w:author="Anna Sivachenko" w:date="2015-07-28T14:47:00Z">
        <w:r w:rsidR="00DF744C" w:rsidDel="005A0D55">
          <w:rPr>
            <w:rFonts w:ascii="Calibri" w:eastAsia="Calibri" w:hAnsi="Calibri" w:cs="Calibri"/>
            <w:sz w:val="24"/>
          </w:rPr>
          <w:delText>3</w:delText>
        </w:r>
        <w:r w:rsidR="00765ED2" w:rsidDel="005A0D55">
          <w:rPr>
            <w:rFonts w:ascii="Calibri" w:eastAsia="Calibri" w:hAnsi="Calibri" w:cs="Calibri"/>
            <w:sz w:val="24"/>
          </w:rPr>
          <w:delText>.2.</w:delText>
        </w:r>
        <w:r w:rsidR="00A7234C" w:rsidDel="005A0D55">
          <w:rPr>
            <w:rFonts w:ascii="Calibri" w:eastAsia="Calibri" w:hAnsi="Calibri" w:cs="Calibri"/>
            <w:sz w:val="24"/>
          </w:rPr>
          <w:delText>7</w:delText>
        </w:r>
        <w:r w:rsidR="00765ED2" w:rsidDel="005A0D55">
          <w:rPr>
            <w:rFonts w:ascii="Calibri" w:eastAsia="Calibri" w:hAnsi="Calibri" w:cs="Calibri"/>
            <w:sz w:val="24"/>
          </w:rPr>
          <w:delText xml:space="preserve"> </w:delText>
        </w:r>
        <w:commentRangeStart w:id="28"/>
        <w:r w:rsidR="00765ED2" w:rsidDel="005A0D55">
          <w:rPr>
            <w:rFonts w:ascii="Calibri" w:eastAsia="Calibri" w:hAnsi="Calibri" w:cs="Calibri"/>
            <w:sz w:val="24"/>
          </w:rPr>
          <w:delText xml:space="preserve">Make sure there is no </w:delText>
        </w:r>
      </w:del>
      <w:ins w:id="29" w:author="Anna Sivachenko" w:date="2015-07-28T14:47:00Z">
        <w:r w:rsidR="005A0D55">
          <w:rPr>
            <w:rFonts w:ascii="Calibri" w:eastAsia="Calibri" w:hAnsi="Calibri" w:cs="Calibri"/>
            <w:sz w:val="24"/>
          </w:rPr>
          <w:t>“</w:t>
        </w:r>
      </w:ins>
      <w:r w:rsidR="00765ED2">
        <w:rPr>
          <w:rFonts w:ascii="Calibri" w:eastAsia="Calibri" w:hAnsi="Calibri" w:cs="Calibri"/>
          <w:sz w:val="24"/>
        </w:rPr>
        <w:t>curtain sign</w:t>
      </w:r>
      <w:ins w:id="30" w:author="Anna Sivachenko" w:date="2015-07-28T14:47:00Z">
        <w:r w:rsidR="005A0D55">
          <w:rPr>
            <w:rFonts w:ascii="Calibri" w:eastAsia="Calibri" w:hAnsi="Calibri" w:cs="Calibri"/>
            <w:sz w:val="24"/>
          </w:rPr>
          <w:t>”</w:t>
        </w:r>
      </w:ins>
      <w:r w:rsidR="00765ED2">
        <w:rPr>
          <w:rFonts w:ascii="Calibri" w:eastAsia="Calibri" w:hAnsi="Calibri" w:cs="Calibri"/>
          <w:sz w:val="24"/>
        </w:rPr>
        <w:t xml:space="preserve"> (the </w:t>
      </w:r>
      <w:ins w:id="31" w:author="Anna Sivachenko" w:date="2015-07-28T14:57:00Z">
        <w:r>
          <w:rPr>
            <w:rFonts w:ascii="Calibri" w:eastAsia="Calibri" w:hAnsi="Calibri" w:cs="Calibri"/>
            <w:sz w:val="24"/>
          </w:rPr>
          <w:t xml:space="preserve">intermittent obscuration of pleural effusion by </w:t>
        </w:r>
      </w:ins>
      <w:ins w:id="32" w:author="Dennis McGonagle" w:date="2015-07-29T16:55:00Z">
        <w:r w:rsidR="00E02F2A">
          <w:rPr>
            <w:rFonts w:ascii="Calibri" w:eastAsia="Calibri" w:hAnsi="Calibri" w:cs="Calibri"/>
            <w:sz w:val="24"/>
          </w:rPr>
          <w:t xml:space="preserve">the </w:t>
        </w:r>
      </w:ins>
      <w:ins w:id="33" w:author="Anna Sivachenko" w:date="2015-07-28T14:57:00Z">
        <w:r>
          <w:rPr>
            <w:rFonts w:ascii="Calibri" w:eastAsia="Calibri" w:hAnsi="Calibri" w:cs="Calibri"/>
            <w:sz w:val="24"/>
          </w:rPr>
          <w:t>lung during respiratory cycle)</w:t>
        </w:r>
      </w:ins>
      <w:ins w:id="34" w:author="Dennis McGonagle" w:date="2015-07-29T16:55:00Z">
        <w:r w:rsidR="00E02F2A">
          <w:rPr>
            <w:rFonts w:ascii="Calibri" w:eastAsia="Calibri" w:hAnsi="Calibri" w:cs="Calibri"/>
            <w:sz w:val="24"/>
          </w:rPr>
          <w:t>.</w:t>
        </w:r>
      </w:ins>
      <w:del w:id="35" w:author="Anna Sivachenko" w:date="2015-07-28T14:47:00Z">
        <w:r w:rsidR="00765ED2" w:rsidDel="005A0D55">
          <w:rPr>
            <w:rFonts w:ascii="Calibri" w:eastAsia="Calibri" w:hAnsi="Calibri" w:cs="Calibri"/>
            <w:sz w:val="24"/>
          </w:rPr>
          <w:delText xml:space="preserve">pleural </w:delText>
        </w:r>
      </w:del>
      <w:del w:id="36" w:author="Anna Sivachenko" w:date="2015-07-28T14:58:00Z">
        <w:r w:rsidR="00765ED2" w:rsidDel="001E0A24">
          <w:rPr>
            <w:rFonts w:ascii="Calibri" w:eastAsia="Calibri" w:hAnsi="Calibri" w:cs="Calibri"/>
            <w:sz w:val="24"/>
          </w:rPr>
          <w:delText>gliding against each other as the lung descends)</w:delText>
        </w:r>
      </w:del>
      <w:r w:rsidR="009B2A87">
        <w:rPr>
          <w:rFonts w:ascii="Calibri" w:eastAsia="Calibri" w:hAnsi="Calibri" w:cs="Calibri"/>
          <w:sz w:val="24"/>
        </w:rPr>
        <w:t xml:space="preserve"> </w:t>
      </w:r>
      <w:ins w:id="37" w:author="Anna Sivachenko" w:date="2015-07-28T15:02:00Z">
        <w:r>
          <w:rPr>
            <w:rFonts w:ascii="Calibri" w:eastAsia="Calibri" w:hAnsi="Calibri" w:cs="Calibri"/>
            <w:sz w:val="24"/>
          </w:rPr>
          <w:t>.</w:t>
        </w:r>
      </w:ins>
      <w:del w:id="38" w:author="Anna Sivachenko" w:date="2015-07-28T15:01:00Z">
        <w:r w:rsidR="009B2A87" w:rsidDel="001E0A24">
          <w:rPr>
            <w:rFonts w:ascii="Calibri" w:eastAsia="Calibri" w:hAnsi="Calibri" w:cs="Calibri"/>
            <w:sz w:val="24"/>
          </w:rPr>
          <w:delText>present</w:delText>
        </w:r>
        <w:r w:rsidR="00765ED2" w:rsidDel="001E0A24">
          <w:rPr>
            <w:rFonts w:ascii="Calibri" w:eastAsia="Calibri" w:hAnsi="Calibri" w:cs="Calibri"/>
            <w:sz w:val="24"/>
          </w:rPr>
          <w:delText xml:space="preserve"> </w:delText>
        </w:r>
        <w:r w:rsidR="009B2A87" w:rsidDel="001E0A24">
          <w:rPr>
            <w:rFonts w:ascii="Calibri" w:eastAsia="Calibri" w:hAnsi="Calibri" w:cs="Calibri"/>
            <w:sz w:val="24"/>
          </w:rPr>
          <w:delText xml:space="preserve">so the </w:delText>
        </w:r>
        <w:r w:rsidR="00765ED2" w:rsidDel="001E0A24">
          <w:rPr>
            <w:rFonts w:ascii="Calibri" w:eastAsia="Calibri" w:hAnsi="Calibri" w:cs="Calibri"/>
            <w:sz w:val="24"/>
          </w:rPr>
          <w:delText>damage to the visceral pleura or lung which may create a fistula or air leak</w:delText>
        </w:r>
        <w:r w:rsidR="009B2A87" w:rsidDel="001E0A24">
          <w:rPr>
            <w:rFonts w:ascii="Calibri" w:eastAsia="Calibri" w:hAnsi="Calibri" w:cs="Calibri"/>
            <w:sz w:val="24"/>
          </w:rPr>
          <w:delText xml:space="preserve"> is avoided</w:delText>
        </w:r>
        <w:commentRangeEnd w:id="11"/>
        <w:r w:rsidR="00A93064" w:rsidDel="001E0A24">
          <w:rPr>
            <w:rStyle w:val="CommentReference"/>
          </w:rPr>
          <w:commentReference w:id="11"/>
        </w:r>
        <w:r w:rsidR="00527EF0" w:rsidDel="001E0A24">
          <w:rPr>
            <w:rFonts w:ascii="Calibri" w:eastAsia="Calibri" w:hAnsi="Calibri" w:cs="Calibri"/>
            <w:sz w:val="24"/>
          </w:rPr>
          <w:delText>.</w:delText>
        </w:r>
        <w:commentRangeEnd w:id="28"/>
        <w:r w:rsidR="001A5EB2" w:rsidDel="001E0A24">
          <w:rPr>
            <w:rStyle w:val="CommentReference"/>
          </w:rPr>
          <w:commentReference w:id="28"/>
        </w:r>
      </w:del>
    </w:p>
    <w:p w14:paraId="31BBBBE3" w14:textId="6B0CFCA4" w:rsidR="00765ED2" w:rsidDel="001E0A24" w:rsidRDefault="00765ED2" w:rsidP="00765ED2">
      <w:pPr>
        <w:pStyle w:val="Normal1"/>
        <w:spacing w:line="240" w:lineRule="auto"/>
        <w:rPr>
          <w:del w:id="39" w:author="Anna Sivachenko" w:date="2015-07-28T15:01:00Z"/>
          <w:rFonts w:ascii="Calibri" w:eastAsia="Calibri" w:hAnsi="Calibri" w:cs="Calibri"/>
          <w:sz w:val="24"/>
        </w:rPr>
      </w:pPr>
    </w:p>
    <w:p w14:paraId="26CA6766" w14:textId="77777777" w:rsidR="009B2A87" w:rsidRDefault="009B2A87" w:rsidP="00765ED2">
      <w:pPr>
        <w:pStyle w:val="Normal1"/>
        <w:spacing w:line="240" w:lineRule="auto"/>
      </w:pPr>
    </w:p>
    <w:p w14:paraId="3F21B90C" w14:textId="3369FEC6" w:rsidR="009B2A87" w:rsidRDefault="00DF744C" w:rsidP="009B2A87">
      <w:pPr>
        <w:pStyle w:val="Normal1"/>
        <w:spacing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3</w:t>
      </w:r>
      <w:r w:rsidR="00765ED2">
        <w:rPr>
          <w:rFonts w:ascii="Calibri" w:eastAsia="Calibri" w:hAnsi="Calibri" w:cs="Calibri"/>
          <w:sz w:val="24"/>
        </w:rPr>
        <w:t>.3</w:t>
      </w:r>
      <w:r w:rsidR="009B2A87">
        <w:rPr>
          <w:rFonts w:ascii="Calibri" w:eastAsia="Calibri" w:hAnsi="Calibri" w:cs="Calibri"/>
          <w:sz w:val="24"/>
        </w:rPr>
        <w:t xml:space="preserve"> </w:t>
      </w:r>
      <w:r w:rsidR="00765ED2">
        <w:rPr>
          <w:rFonts w:ascii="Calibri" w:eastAsia="Calibri" w:hAnsi="Calibri" w:cs="Calibri"/>
          <w:sz w:val="24"/>
        </w:rPr>
        <w:t xml:space="preserve">Once a suitable pocket of fluid </w:t>
      </w:r>
      <w:r w:rsidR="00527EF0">
        <w:rPr>
          <w:rFonts w:ascii="Calibri" w:eastAsia="Calibri" w:hAnsi="Calibri" w:cs="Calibri"/>
          <w:sz w:val="24"/>
        </w:rPr>
        <w:t xml:space="preserve">is </w:t>
      </w:r>
      <w:r w:rsidR="00765ED2">
        <w:rPr>
          <w:rFonts w:ascii="Calibri" w:eastAsia="Calibri" w:hAnsi="Calibri" w:cs="Calibri"/>
          <w:sz w:val="24"/>
        </w:rPr>
        <w:t>located</w:t>
      </w:r>
      <w:r w:rsidR="00C60F42">
        <w:rPr>
          <w:rFonts w:ascii="Calibri" w:eastAsia="Calibri" w:hAnsi="Calibri" w:cs="Calibri"/>
          <w:sz w:val="24"/>
        </w:rPr>
        <w:t xml:space="preserve"> by ultrasound</w:t>
      </w:r>
      <w:r w:rsidR="00765ED2">
        <w:rPr>
          <w:rFonts w:ascii="Calibri" w:eastAsia="Calibri" w:hAnsi="Calibri" w:cs="Calibri"/>
          <w:sz w:val="24"/>
        </w:rPr>
        <w:t xml:space="preserve"> mark the space with a skin marker</w:t>
      </w:r>
      <w:r w:rsidR="009B2A87">
        <w:rPr>
          <w:rFonts w:ascii="Calibri" w:eastAsia="Calibri" w:hAnsi="Calibri" w:cs="Calibri"/>
          <w:sz w:val="24"/>
        </w:rPr>
        <w:t>.</w:t>
      </w:r>
      <w:r w:rsidR="009B2A87" w:rsidRPr="009B2A87">
        <w:rPr>
          <w:rFonts w:ascii="Calibri" w:eastAsia="Calibri" w:hAnsi="Calibri" w:cs="Calibri"/>
          <w:sz w:val="24"/>
        </w:rPr>
        <w:t xml:space="preserve"> </w:t>
      </w:r>
      <w:r w:rsidR="009B2A87">
        <w:rPr>
          <w:rFonts w:ascii="Calibri" w:eastAsia="Calibri" w:hAnsi="Calibri" w:cs="Calibri"/>
          <w:sz w:val="24"/>
        </w:rPr>
        <w:t>When the patient is in a sitting position the</w:t>
      </w:r>
      <w:bookmarkStart w:id="40" w:name="_GoBack"/>
      <w:bookmarkEnd w:id="40"/>
      <w:r w:rsidR="009B2A87">
        <w:rPr>
          <w:rFonts w:ascii="Calibri" w:eastAsia="Calibri" w:hAnsi="Calibri" w:cs="Calibri"/>
          <w:sz w:val="24"/>
        </w:rPr>
        <w:t xml:space="preserve"> ideal space should be mid-scapular (or at least 10</w:t>
      </w:r>
      <w:r w:rsidR="00C60F42">
        <w:rPr>
          <w:rFonts w:ascii="Calibri" w:eastAsia="Calibri" w:hAnsi="Calibri" w:cs="Calibri"/>
          <w:sz w:val="24"/>
        </w:rPr>
        <w:t xml:space="preserve"> </w:t>
      </w:r>
      <w:r w:rsidR="009B2A87">
        <w:rPr>
          <w:rFonts w:ascii="Calibri" w:eastAsia="Calibri" w:hAnsi="Calibri" w:cs="Calibri"/>
          <w:sz w:val="24"/>
        </w:rPr>
        <w:t xml:space="preserve">cm lateral to spine), </w:t>
      </w:r>
      <w:r w:rsidR="009B2A87" w:rsidRPr="00DF744C">
        <w:rPr>
          <w:rFonts w:ascii="Calibri" w:eastAsia="Calibri" w:hAnsi="Calibri" w:cs="Calibri"/>
          <w:sz w:val="24"/>
        </w:rPr>
        <w:t xml:space="preserve">above the </w:t>
      </w:r>
      <w:r w:rsidR="00C60F42">
        <w:rPr>
          <w:rFonts w:ascii="Calibri" w:eastAsia="Calibri" w:hAnsi="Calibri" w:cs="Calibri"/>
          <w:sz w:val="24"/>
        </w:rPr>
        <w:t xml:space="preserve">ninth </w:t>
      </w:r>
      <w:r w:rsidR="009B2A87" w:rsidRPr="00DF744C">
        <w:rPr>
          <w:rFonts w:ascii="Calibri" w:eastAsia="Calibri" w:hAnsi="Calibri" w:cs="Calibri"/>
          <w:sz w:val="24"/>
        </w:rPr>
        <w:t>rib</w:t>
      </w:r>
      <w:r w:rsidR="00C60F42">
        <w:rPr>
          <w:rFonts w:ascii="Calibri" w:eastAsia="Calibri" w:hAnsi="Calibri" w:cs="Calibri"/>
          <w:sz w:val="24"/>
        </w:rPr>
        <w:t xml:space="preserve"> (to avoid </w:t>
      </w:r>
      <w:r w:rsidR="009B2A87">
        <w:rPr>
          <w:rFonts w:ascii="Calibri" w:eastAsia="Calibri" w:hAnsi="Calibri" w:cs="Calibri"/>
          <w:sz w:val="24"/>
        </w:rPr>
        <w:t>the diaphragm)</w:t>
      </w:r>
      <w:r w:rsidR="00C60F42">
        <w:rPr>
          <w:rFonts w:ascii="Calibri" w:eastAsia="Calibri" w:hAnsi="Calibri" w:cs="Calibri"/>
          <w:sz w:val="24"/>
        </w:rPr>
        <w:t>.</w:t>
      </w:r>
      <w:r w:rsidR="009B2A87">
        <w:rPr>
          <w:rFonts w:ascii="Calibri" w:eastAsia="Calibri" w:hAnsi="Calibri" w:cs="Calibri"/>
          <w:sz w:val="24"/>
        </w:rPr>
        <w:t xml:space="preserve"> </w:t>
      </w:r>
      <w:commentRangeStart w:id="41"/>
      <w:r w:rsidR="00C60F42">
        <w:rPr>
          <w:rFonts w:ascii="Calibri" w:eastAsia="Calibri" w:hAnsi="Calibri" w:cs="Calibri"/>
          <w:sz w:val="24"/>
        </w:rPr>
        <w:t>If the level of fluid is estimated by percussion</w:t>
      </w:r>
      <w:r w:rsidR="00527EF0">
        <w:rPr>
          <w:rFonts w:ascii="Calibri" w:eastAsia="Calibri" w:hAnsi="Calibri" w:cs="Calibri"/>
          <w:sz w:val="24"/>
        </w:rPr>
        <w:t>,</w:t>
      </w:r>
      <w:r w:rsidR="00C60F42">
        <w:rPr>
          <w:rFonts w:ascii="Calibri" w:eastAsia="Calibri" w:hAnsi="Calibri" w:cs="Calibri"/>
          <w:sz w:val="24"/>
        </w:rPr>
        <w:t xml:space="preserve"> the insertion site should be one or two intercostal spaces below the level of effusion</w:t>
      </w:r>
      <w:del w:id="42" w:author="Dipesh Navani" w:date="2015-07-24T12:28:00Z">
        <w:r w:rsidR="00C60F42" w:rsidDel="001A5EB2">
          <w:rPr>
            <w:rFonts w:ascii="Calibri" w:eastAsia="Calibri" w:hAnsi="Calibri" w:cs="Calibri"/>
            <w:sz w:val="24"/>
          </w:rPr>
          <w:delText>,</w:delText>
        </w:r>
      </w:del>
      <w:del w:id="43" w:author="Dipesh Navani" w:date="2015-07-24T12:27:00Z">
        <w:r w:rsidR="00C60F42" w:rsidDel="001A5EB2">
          <w:rPr>
            <w:rFonts w:ascii="Calibri" w:eastAsia="Calibri" w:hAnsi="Calibri" w:cs="Calibri"/>
            <w:sz w:val="24"/>
          </w:rPr>
          <w:delText xml:space="preserve"> 10 cm lateral to the spine and above the ninth rib</w:delText>
        </w:r>
      </w:del>
      <w:r w:rsidR="00C60F42">
        <w:rPr>
          <w:rFonts w:ascii="Calibri" w:eastAsia="Calibri" w:hAnsi="Calibri" w:cs="Calibri"/>
          <w:sz w:val="24"/>
        </w:rPr>
        <w:t>.</w:t>
      </w:r>
      <w:commentRangeEnd w:id="41"/>
      <w:r w:rsidR="00433D9F">
        <w:rPr>
          <w:rStyle w:val="CommentReference"/>
        </w:rPr>
        <w:commentReference w:id="41"/>
      </w:r>
      <w:ins w:id="44" w:author="Dipesh Navani" w:date="2015-07-24T13:26:00Z">
        <w:r w:rsidR="00FE1F45">
          <w:rPr>
            <w:rFonts w:ascii="Calibri" w:eastAsia="Calibri" w:hAnsi="Calibri" w:cs="Calibri"/>
            <w:sz w:val="24"/>
          </w:rPr>
          <w:t xml:space="preserve">   </w:t>
        </w:r>
        <w:r w:rsidR="00FE1F45">
          <w:rPr>
            <w:rStyle w:val="CommentReference"/>
          </w:rPr>
          <w:commentReference w:id="45"/>
        </w:r>
      </w:ins>
    </w:p>
    <w:p w14:paraId="5B253077" w14:textId="77777777" w:rsidR="00765ED2" w:rsidRDefault="00765ED2" w:rsidP="00765ED2">
      <w:pPr>
        <w:pStyle w:val="Normal1"/>
        <w:spacing w:line="240" w:lineRule="auto"/>
      </w:pPr>
    </w:p>
    <w:p w14:paraId="5B1928B1" w14:textId="373637D6" w:rsidR="00B139E0" w:rsidRDefault="00DF744C">
      <w:pPr>
        <w:pStyle w:val="Normal1"/>
        <w:spacing w:line="240" w:lineRule="auto"/>
      </w:pPr>
      <w:r>
        <w:rPr>
          <w:rFonts w:ascii="Calibri" w:eastAsia="Calibri" w:hAnsi="Calibri" w:cs="Calibri"/>
          <w:sz w:val="24"/>
        </w:rPr>
        <w:t>3</w:t>
      </w:r>
      <w:r w:rsidR="00765ED2">
        <w:rPr>
          <w:rFonts w:ascii="Calibri" w:eastAsia="Calibri" w:hAnsi="Calibri" w:cs="Calibri"/>
          <w:sz w:val="24"/>
        </w:rPr>
        <w:t>.</w:t>
      </w:r>
      <w:r w:rsidR="009B2A87">
        <w:rPr>
          <w:rFonts w:ascii="Calibri" w:eastAsia="Calibri" w:hAnsi="Calibri" w:cs="Calibri"/>
          <w:sz w:val="24"/>
        </w:rPr>
        <w:t>4</w:t>
      </w:r>
      <w:r w:rsidR="00765ED2">
        <w:rPr>
          <w:rFonts w:ascii="Calibri" w:eastAsia="Calibri" w:hAnsi="Calibri" w:cs="Calibri"/>
          <w:sz w:val="24"/>
        </w:rPr>
        <w:t xml:space="preserve"> Instruct the patient to hold position and not move around</w:t>
      </w:r>
      <w:r w:rsidR="00527EF0">
        <w:rPr>
          <w:rFonts w:ascii="Calibri" w:eastAsia="Calibri" w:hAnsi="Calibri" w:cs="Calibri"/>
          <w:sz w:val="24"/>
        </w:rPr>
        <w:t>.</w:t>
      </w:r>
    </w:p>
    <w:p w14:paraId="6F3AE2D1" w14:textId="77777777" w:rsidR="00B139E0" w:rsidRDefault="00B139E0">
      <w:pPr>
        <w:pStyle w:val="Normal1"/>
        <w:spacing w:line="240" w:lineRule="auto"/>
      </w:pPr>
    </w:p>
    <w:p w14:paraId="1864FE51" w14:textId="0B217ABB" w:rsidR="00B139E0" w:rsidRPr="00FC22BB" w:rsidRDefault="00DF744C">
      <w:pPr>
        <w:pStyle w:val="Normal1"/>
        <w:spacing w:line="240" w:lineRule="auto"/>
      </w:pPr>
      <w:r w:rsidRPr="00FC22BB">
        <w:rPr>
          <w:rFonts w:ascii="Calibri" w:eastAsia="Calibri" w:hAnsi="Calibri" w:cs="Calibri"/>
          <w:b/>
          <w:sz w:val="24"/>
        </w:rPr>
        <w:t>4</w:t>
      </w:r>
      <w:r w:rsidR="00527EF0">
        <w:rPr>
          <w:rFonts w:ascii="Calibri" w:eastAsia="Calibri" w:hAnsi="Calibri" w:cs="Calibri"/>
          <w:b/>
          <w:sz w:val="24"/>
        </w:rPr>
        <w:t xml:space="preserve"> Thoracentesis</w:t>
      </w:r>
    </w:p>
    <w:p w14:paraId="757D16AE" w14:textId="77777777" w:rsidR="00B139E0" w:rsidRDefault="00B139E0">
      <w:pPr>
        <w:pStyle w:val="Normal1"/>
        <w:spacing w:line="240" w:lineRule="auto"/>
      </w:pPr>
    </w:p>
    <w:p w14:paraId="5ADC0653" w14:textId="21D56200" w:rsidR="00B139E0" w:rsidRPr="000E1BCF" w:rsidRDefault="00DF744C">
      <w:pPr>
        <w:pStyle w:val="Normal1"/>
        <w:spacing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eastAsia="Calibri" w:hAnsiTheme="minorHAnsi" w:cs="Calibri"/>
          <w:sz w:val="24"/>
          <w:szCs w:val="24"/>
        </w:rPr>
        <w:t>4</w:t>
      </w:r>
      <w:r w:rsidR="004B50B1" w:rsidRPr="000E1BCF">
        <w:rPr>
          <w:rFonts w:asciiTheme="minorHAnsi" w:eastAsia="Calibri" w:hAnsiTheme="minorHAnsi" w:cs="Calibri"/>
          <w:sz w:val="24"/>
          <w:szCs w:val="24"/>
        </w:rPr>
        <w:t xml:space="preserve">.1 Perform a </w:t>
      </w:r>
      <w:commentRangeStart w:id="46"/>
      <w:ins w:id="47" w:author="Anna Sivachenko" w:date="2015-07-28T14:24:00Z">
        <w:r w:rsidR="00BD2F8C" w:rsidRPr="000E1BCF">
          <w:rPr>
            <w:rFonts w:asciiTheme="minorHAnsi" w:eastAsia="Calibri" w:hAnsiTheme="minorHAnsi" w:cs="Calibri"/>
            <w:sz w:val="24"/>
            <w:szCs w:val="24"/>
          </w:rPr>
          <w:t>“time-out</w:t>
        </w:r>
        <w:r w:rsidR="00BD2F8C">
          <w:rPr>
            <w:rFonts w:asciiTheme="minorHAnsi" w:eastAsia="Calibri" w:hAnsiTheme="minorHAnsi" w:cs="Calibri"/>
            <w:sz w:val="24"/>
            <w:szCs w:val="24"/>
          </w:rPr>
          <w:t>”</w:t>
        </w:r>
      </w:ins>
      <w:commentRangeEnd w:id="46"/>
      <w:ins w:id="48" w:author="Anna Sivachenko" w:date="2015-07-28T14:25:00Z">
        <w:r w:rsidR="00BD2F8C">
          <w:rPr>
            <w:rStyle w:val="CommentReference"/>
          </w:rPr>
          <w:commentReference w:id="46"/>
        </w:r>
      </w:ins>
      <w:ins w:id="49" w:author="Anna Sivachenko" w:date="2015-07-28T14:24:00Z">
        <w:r w:rsidR="00BD2F8C">
          <w:rPr>
            <w:rFonts w:asciiTheme="minorHAnsi" w:eastAsia="Calibri" w:hAnsiTheme="minorHAnsi" w:cs="Calibri"/>
            <w:sz w:val="24"/>
            <w:szCs w:val="24"/>
          </w:rPr>
          <w:t>-</w:t>
        </w:r>
        <w:r w:rsidR="00BD2F8C" w:rsidRPr="000E1BCF" w:rsidDel="00BD2F8C">
          <w:rPr>
            <w:rFonts w:asciiTheme="minorHAnsi" w:hAnsiTheme="minorHAnsi"/>
            <w:color w:val="333333"/>
            <w:sz w:val="24"/>
            <w:szCs w:val="24"/>
            <w:shd w:val="clear" w:color="auto" w:fill="FFFFFF"/>
          </w:rPr>
          <w:t xml:space="preserve"> </w:t>
        </w:r>
      </w:ins>
      <w:del w:id="50" w:author="Anna Sivachenko" w:date="2015-07-28T14:24:00Z">
        <w:r w:rsidR="000E1BCF" w:rsidRPr="000E1BCF" w:rsidDel="00BD2F8C">
          <w:rPr>
            <w:rFonts w:asciiTheme="minorHAnsi" w:hAnsiTheme="minorHAnsi"/>
            <w:color w:val="333333"/>
            <w:sz w:val="24"/>
            <w:szCs w:val="24"/>
            <w:shd w:val="clear" w:color="auto" w:fill="FFFFFF"/>
          </w:rPr>
          <w:delText>p</w:delText>
        </w:r>
      </w:del>
      <w:ins w:id="51" w:author="Anna Sivachenko" w:date="2015-07-28T14:24:00Z">
        <w:r w:rsidR="00BD2F8C">
          <w:rPr>
            <w:rFonts w:asciiTheme="minorHAnsi" w:hAnsiTheme="minorHAnsi"/>
            <w:color w:val="333333"/>
            <w:sz w:val="24"/>
            <w:szCs w:val="24"/>
            <w:shd w:val="clear" w:color="auto" w:fill="FFFFFF"/>
          </w:rPr>
          <w:t>p</w:t>
        </w:r>
      </w:ins>
      <w:r w:rsidR="000E1BCF" w:rsidRPr="000E1BCF">
        <w:rPr>
          <w:rFonts w:asciiTheme="minorHAnsi" w:hAnsiTheme="minorHAnsi"/>
          <w:color w:val="333333"/>
          <w:sz w:val="24"/>
          <w:szCs w:val="24"/>
          <w:shd w:val="clear" w:color="auto" w:fill="FFFFFF"/>
        </w:rPr>
        <w:t>re-procedure verification of the patient, the procedure, and the site of the procedure</w:t>
      </w:r>
      <w:r w:rsidR="000E1BCF" w:rsidRPr="000E1BCF">
        <w:rPr>
          <w:rFonts w:asciiTheme="minorHAnsi" w:eastAsia="Calibri" w:hAnsiTheme="minorHAnsi" w:cs="Calibri"/>
          <w:sz w:val="24"/>
          <w:szCs w:val="24"/>
        </w:rPr>
        <w:t xml:space="preserve"> </w:t>
      </w:r>
      <w:commentRangeStart w:id="52"/>
      <w:del w:id="53" w:author="Anna Sivachenko" w:date="2015-07-28T14:24:00Z">
        <w:r w:rsidR="000E1BCF" w:rsidRPr="000E1BCF" w:rsidDel="00BD2F8C">
          <w:rPr>
            <w:rFonts w:asciiTheme="minorHAnsi" w:eastAsia="Calibri" w:hAnsiTheme="minorHAnsi" w:cs="Calibri"/>
            <w:sz w:val="24"/>
            <w:szCs w:val="24"/>
          </w:rPr>
          <w:delText>(“</w:delText>
        </w:r>
        <w:r w:rsidR="004B50B1" w:rsidRPr="000E1BCF" w:rsidDel="00BD2F8C">
          <w:rPr>
            <w:rFonts w:asciiTheme="minorHAnsi" w:eastAsia="Calibri" w:hAnsiTheme="minorHAnsi" w:cs="Calibri"/>
            <w:sz w:val="24"/>
            <w:szCs w:val="24"/>
          </w:rPr>
          <w:delText>time</w:delText>
        </w:r>
        <w:r w:rsidR="000E1BCF" w:rsidRPr="000E1BCF" w:rsidDel="00BD2F8C">
          <w:rPr>
            <w:rFonts w:asciiTheme="minorHAnsi" w:eastAsia="Calibri" w:hAnsiTheme="minorHAnsi" w:cs="Calibri"/>
            <w:sz w:val="24"/>
            <w:szCs w:val="24"/>
          </w:rPr>
          <w:delText>-</w:delText>
        </w:r>
        <w:r w:rsidR="004B50B1" w:rsidRPr="000E1BCF" w:rsidDel="00BD2F8C">
          <w:rPr>
            <w:rFonts w:asciiTheme="minorHAnsi" w:eastAsia="Calibri" w:hAnsiTheme="minorHAnsi" w:cs="Calibri"/>
            <w:sz w:val="24"/>
            <w:szCs w:val="24"/>
          </w:rPr>
          <w:delText>out</w:delText>
        </w:r>
        <w:r w:rsidR="0075119C" w:rsidDel="00BD2F8C">
          <w:rPr>
            <w:rFonts w:asciiTheme="minorHAnsi" w:eastAsia="Calibri" w:hAnsiTheme="minorHAnsi" w:cs="Calibri"/>
            <w:sz w:val="24"/>
            <w:szCs w:val="24"/>
          </w:rPr>
          <w:delText>”</w:delText>
        </w:r>
        <w:r w:rsidR="000E1BCF" w:rsidRPr="000E1BCF" w:rsidDel="00BD2F8C">
          <w:rPr>
            <w:rFonts w:asciiTheme="minorHAnsi" w:eastAsia="Calibri" w:hAnsiTheme="minorHAnsi" w:cs="Calibri"/>
            <w:sz w:val="24"/>
            <w:szCs w:val="24"/>
          </w:rPr>
          <w:delText>)</w:delText>
        </w:r>
        <w:r w:rsidR="004B50B1" w:rsidRPr="000E1BCF" w:rsidDel="00BD2F8C">
          <w:rPr>
            <w:rFonts w:asciiTheme="minorHAnsi" w:eastAsia="Calibri" w:hAnsiTheme="minorHAnsi" w:cs="Calibri"/>
            <w:sz w:val="24"/>
            <w:szCs w:val="24"/>
          </w:rPr>
          <w:delText xml:space="preserve"> </w:delText>
        </w:r>
        <w:commentRangeEnd w:id="52"/>
        <w:r w:rsidR="001A5EB2" w:rsidDel="00BD2F8C">
          <w:rPr>
            <w:rStyle w:val="CommentReference"/>
          </w:rPr>
          <w:commentReference w:id="52"/>
        </w:r>
      </w:del>
      <w:r w:rsidR="004B50B1" w:rsidRPr="000E1BCF">
        <w:rPr>
          <w:rFonts w:asciiTheme="minorHAnsi" w:eastAsia="Calibri" w:hAnsiTheme="minorHAnsi" w:cs="Calibri"/>
          <w:sz w:val="24"/>
          <w:szCs w:val="24"/>
        </w:rPr>
        <w:t>per your institution</w:t>
      </w:r>
      <w:r w:rsidR="00527EF0">
        <w:rPr>
          <w:rFonts w:asciiTheme="minorHAnsi" w:eastAsia="Calibri" w:hAnsiTheme="minorHAnsi" w:cs="Calibri"/>
          <w:sz w:val="24"/>
          <w:szCs w:val="24"/>
        </w:rPr>
        <w:t>’</w:t>
      </w:r>
      <w:r w:rsidR="004B50B1" w:rsidRPr="000E1BCF">
        <w:rPr>
          <w:rFonts w:asciiTheme="minorHAnsi" w:eastAsia="Calibri" w:hAnsiTheme="minorHAnsi" w:cs="Calibri"/>
          <w:sz w:val="24"/>
          <w:szCs w:val="24"/>
        </w:rPr>
        <w:t xml:space="preserve">s policy. </w:t>
      </w:r>
    </w:p>
    <w:p w14:paraId="45EB7465" w14:textId="77777777" w:rsidR="00B139E0" w:rsidRDefault="00B139E0">
      <w:pPr>
        <w:pStyle w:val="Normal1"/>
        <w:spacing w:line="240" w:lineRule="auto"/>
      </w:pPr>
    </w:p>
    <w:p w14:paraId="74DD2326" w14:textId="71BDB7F4" w:rsidR="00B139E0" w:rsidRDefault="00DF744C">
      <w:pPr>
        <w:pStyle w:val="Normal1"/>
        <w:spacing w:line="240" w:lineRule="auto"/>
      </w:pPr>
      <w:r>
        <w:rPr>
          <w:rFonts w:ascii="Calibri" w:eastAsia="Calibri" w:hAnsi="Calibri" w:cs="Calibri"/>
          <w:sz w:val="24"/>
        </w:rPr>
        <w:t>4</w:t>
      </w:r>
      <w:r w:rsidR="004B50B1">
        <w:rPr>
          <w:rFonts w:ascii="Calibri" w:eastAsia="Calibri" w:hAnsi="Calibri" w:cs="Calibri"/>
          <w:sz w:val="24"/>
        </w:rPr>
        <w:t xml:space="preserve">.2. Put on </w:t>
      </w:r>
      <w:r w:rsidR="00C02382">
        <w:rPr>
          <w:rFonts w:ascii="Calibri" w:eastAsia="Calibri" w:hAnsi="Calibri" w:cs="Calibri"/>
          <w:sz w:val="24"/>
        </w:rPr>
        <w:t xml:space="preserve">the </w:t>
      </w:r>
      <w:r w:rsidR="00527EF0">
        <w:rPr>
          <w:rFonts w:ascii="Calibri" w:eastAsia="Calibri" w:hAnsi="Calibri" w:cs="Calibri"/>
          <w:sz w:val="24"/>
        </w:rPr>
        <w:t>hat and mask with shield, as well as the g</w:t>
      </w:r>
      <w:r w:rsidR="004B50B1">
        <w:rPr>
          <w:rFonts w:ascii="Calibri" w:eastAsia="Calibri" w:hAnsi="Calibri" w:cs="Calibri"/>
          <w:sz w:val="24"/>
        </w:rPr>
        <w:t>own and glove</w:t>
      </w:r>
      <w:ins w:id="54" w:author="Dipesh Navani" w:date="2015-07-24T12:31:00Z">
        <w:r w:rsidR="001A5EB2">
          <w:rPr>
            <w:rFonts w:ascii="Calibri" w:eastAsia="Calibri" w:hAnsi="Calibri" w:cs="Calibri"/>
            <w:sz w:val="24"/>
          </w:rPr>
          <w:t>s</w:t>
        </w:r>
      </w:ins>
      <w:r w:rsidR="004B50B1">
        <w:rPr>
          <w:rFonts w:ascii="Calibri" w:eastAsia="Calibri" w:hAnsi="Calibri" w:cs="Calibri"/>
          <w:sz w:val="24"/>
        </w:rPr>
        <w:t xml:space="preserve"> using </w:t>
      </w:r>
      <w:r w:rsidR="00A93064">
        <w:rPr>
          <w:rFonts w:ascii="Calibri" w:eastAsia="Calibri" w:hAnsi="Calibri" w:cs="Calibri"/>
          <w:sz w:val="24"/>
        </w:rPr>
        <w:t xml:space="preserve">the </w:t>
      </w:r>
      <w:r w:rsidR="004B50B1">
        <w:rPr>
          <w:rFonts w:ascii="Calibri" w:eastAsia="Calibri" w:hAnsi="Calibri" w:cs="Calibri"/>
          <w:sz w:val="24"/>
        </w:rPr>
        <w:t>sterile technique.</w:t>
      </w:r>
    </w:p>
    <w:p w14:paraId="629A6E8D" w14:textId="77777777" w:rsidR="00B139E0" w:rsidRDefault="004B50B1">
      <w:pPr>
        <w:pStyle w:val="Normal1"/>
        <w:spacing w:line="240" w:lineRule="auto"/>
      </w:pPr>
      <w:r>
        <w:rPr>
          <w:rFonts w:ascii="Calibri" w:eastAsia="Calibri" w:hAnsi="Calibri" w:cs="Calibri"/>
          <w:sz w:val="24"/>
        </w:rPr>
        <w:t xml:space="preserve"> </w:t>
      </w:r>
    </w:p>
    <w:p w14:paraId="598FF9E7" w14:textId="456DC623" w:rsidR="00B139E0" w:rsidRDefault="00DF744C">
      <w:pPr>
        <w:pStyle w:val="Normal1"/>
        <w:spacing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4</w:t>
      </w:r>
      <w:r w:rsidR="004B50B1">
        <w:rPr>
          <w:rFonts w:ascii="Calibri" w:eastAsia="Calibri" w:hAnsi="Calibri" w:cs="Calibri"/>
          <w:sz w:val="24"/>
        </w:rPr>
        <w:t xml:space="preserve">.3. </w:t>
      </w:r>
      <w:r w:rsidR="00527EF0">
        <w:rPr>
          <w:rFonts w:ascii="Calibri" w:eastAsia="Calibri" w:hAnsi="Calibri" w:cs="Calibri"/>
          <w:sz w:val="24"/>
        </w:rPr>
        <w:t>Clean</w:t>
      </w:r>
      <w:r w:rsidR="004B50B1">
        <w:rPr>
          <w:rFonts w:ascii="Calibri" w:eastAsia="Calibri" w:hAnsi="Calibri" w:cs="Calibri"/>
          <w:sz w:val="24"/>
        </w:rPr>
        <w:t xml:space="preserve"> the skin with </w:t>
      </w:r>
      <w:r w:rsidR="00C95561">
        <w:rPr>
          <w:rFonts w:ascii="Calibri" w:eastAsia="Calibri" w:hAnsi="Calibri" w:cs="Calibri"/>
          <w:sz w:val="24"/>
        </w:rPr>
        <w:t>chlorhexidine</w:t>
      </w:r>
      <w:r w:rsidR="004B50B1">
        <w:rPr>
          <w:rFonts w:ascii="Calibri" w:eastAsia="Calibri" w:hAnsi="Calibri" w:cs="Calibri"/>
          <w:sz w:val="24"/>
        </w:rPr>
        <w:t xml:space="preserve"> or ava</w:t>
      </w:r>
      <w:r w:rsidR="00527EF0">
        <w:rPr>
          <w:rFonts w:ascii="Calibri" w:eastAsia="Calibri" w:hAnsi="Calibri" w:cs="Calibri"/>
          <w:sz w:val="24"/>
        </w:rPr>
        <w:t>ilable sterilizing agent. Be sure</w:t>
      </w:r>
      <w:r w:rsidR="004B50B1">
        <w:rPr>
          <w:rFonts w:ascii="Calibri" w:eastAsia="Calibri" w:hAnsi="Calibri" w:cs="Calibri"/>
          <w:sz w:val="24"/>
        </w:rPr>
        <w:t xml:space="preserve"> to clean a wide area around the marked space. </w:t>
      </w:r>
    </w:p>
    <w:p w14:paraId="0372F53A" w14:textId="77777777" w:rsidR="00AF4784" w:rsidRDefault="00AF4784">
      <w:pPr>
        <w:pStyle w:val="Normal1"/>
        <w:spacing w:line="240" w:lineRule="auto"/>
      </w:pPr>
    </w:p>
    <w:p w14:paraId="6C367188" w14:textId="77B7DD70" w:rsidR="00B139E0" w:rsidRDefault="00DF744C">
      <w:pPr>
        <w:pStyle w:val="Normal1"/>
        <w:spacing w:line="240" w:lineRule="auto"/>
      </w:pPr>
      <w:r>
        <w:rPr>
          <w:rFonts w:ascii="Calibri" w:eastAsia="Calibri" w:hAnsi="Calibri" w:cs="Calibri"/>
          <w:sz w:val="24"/>
        </w:rPr>
        <w:t>4</w:t>
      </w:r>
      <w:r w:rsidR="004B50B1">
        <w:rPr>
          <w:rFonts w:ascii="Calibri" w:eastAsia="Calibri" w:hAnsi="Calibri" w:cs="Calibri"/>
          <w:sz w:val="24"/>
        </w:rPr>
        <w:t xml:space="preserve">.3.1. Place sterile drapes on the stretcher/bed. </w:t>
      </w:r>
    </w:p>
    <w:p w14:paraId="7FAE68D6" w14:textId="77777777" w:rsidR="00B139E0" w:rsidRDefault="00B139E0">
      <w:pPr>
        <w:pStyle w:val="Normal1"/>
        <w:spacing w:line="240" w:lineRule="auto"/>
      </w:pPr>
    </w:p>
    <w:p w14:paraId="60F8D273" w14:textId="00DFED75" w:rsidR="00B139E0" w:rsidRDefault="00DF744C">
      <w:pPr>
        <w:pStyle w:val="Normal1"/>
        <w:spacing w:line="240" w:lineRule="auto"/>
      </w:pPr>
      <w:r>
        <w:rPr>
          <w:rFonts w:ascii="Calibri" w:eastAsia="Calibri" w:hAnsi="Calibri" w:cs="Calibri"/>
          <w:sz w:val="24"/>
        </w:rPr>
        <w:t>4</w:t>
      </w:r>
      <w:r w:rsidR="004B50B1">
        <w:rPr>
          <w:rFonts w:ascii="Calibri" w:eastAsia="Calibri" w:hAnsi="Calibri" w:cs="Calibri"/>
          <w:sz w:val="24"/>
        </w:rPr>
        <w:t>.4. Place sterile drapes on the patient to isolate the sterilized area around the marked skin</w:t>
      </w:r>
      <w:r w:rsidR="0096594E">
        <w:rPr>
          <w:rFonts w:ascii="Calibri" w:eastAsia="Calibri" w:hAnsi="Calibri" w:cs="Calibri"/>
          <w:sz w:val="24"/>
        </w:rPr>
        <w:t>.</w:t>
      </w:r>
    </w:p>
    <w:p w14:paraId="44AE7798" w14:textId="77777777" w:rsidR="00B139E0" w:rsidRDefault="00B139E0">
      <w:pPr>
        <w:pStyle w:val="Normal1"/>
        <w:spacing w:line="240" w:lineRule="auto"/>
      </w:pPr>
    </w:p>
    <w:p w14:paraId="742ED8AF" w14:textId="1F57171E" w:rsidR="00B139E0" w:rsidRDefault="00DF744C">
      <w:pPr>
        <w:pStyle w:val="Normal1"/>
        <w:spacing w:line="240" w:lineRule="auto"/>
      </w:pPr>
      <w:r>
        <w:rPr>
          <w:rFonts w:ascii="Calibri" w:eastAsia="Calibri" w:hAnsi="Calibri" w:cs="Calibri"/>
          <w:sz w:val="24"/>
        </w:rPr>
        <w:t>4</w:t>
      </w:r>
      <w:r w:rsidR="004B50B1">
        <w:rPr>
          <w:rFonts w:ascii="Calibri" w:eastAsia="Calibri" w:hAnsi="Calibri" w:cs="Calibri"/>
          <w:sz w:val="24"/>
        </w:rPr>
        <w:t xml:space="preserve">.5. </w:t>
      </w:r>
      <w:r w:rsidR="0096594E">
        <w:rPr>
          <w:rFonts w:ascii="Calibri" w:eastAsia="Calibri" w:hAnsi="Calibri" w:cs="Calibri"/>
          <w:sz w:val="24"/>
        </w:rPr>
        <w:t>F</w:t>
      </w:r>
      <w:r w:rsidR="004B50B1">
        <w:rPr>
          <w:rFonts w:ascii="Calibri" w:eastAsia="Calibri" w:hAnsi="Calibri" w:cs="Calibri"/>
          <w:sz w:val="24"/>
        </w:rPr>
        <w:t>ill a 10mL syringe using a filter needle</w:t>
      </w:r>
      <w:r w:rsidR="0096594E">
        <w:rPr>
          <w:rFonts w:ascii="Calibri" w:eastAsia="Calibri" w:hAnsi="Calibri" w:cs="Calibri"/>
          <w:sz w:val="24"/>
        </w:rPr>
        <w:t xml:space="preserve"> with lidocaine to be used as a local anesthetic (most kits contain 10mL of lidocaine (1% or 2%) in glass ampules)</w:t>
      </w:r>
      <w:r w:rsidR="00527EF0">
        <w:rPr>
          <w:rFonts w:ascii="Calibri" w:eastAsia="Calibri" w:hAnsi="Calibri" w:cs="Calibri"/>
          <w:sz w:val="24"/>
        </w:rPr>
        <w:t>.</w:t>
      </w:r>
    </w:p>
    <w:p w14:paraId="443BA2F1" w14:textId="77777777" w:rsidR="00B139E0" w:rsidRDefault="00B139E0">
      <w:pPr>
        <w:pStyle w:val="Normal1"/>
        <w:spacing w:line="240" w:lineRule="auto"/>
      </w:pPr>
    </w:p>
    <w:p w14:paraId="3EE6CAA6" w14:textId="3851315F" w:rsidR="00B139E0" w:rsidRDefault="00DF744C">
      <w:pPr>
        <w:pStyle w:val="Normal1"/>
        <w:spacing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4</w:t>
      </w:r>
      <w:r w:rsidR="004B50B1">
        <w:rPr>
          <w:rFonts w:ascii="Calibri" w:eastAsia="Calibri" w:hAnsi="Calibri" w:cs="Calibri"/>
          <w:sz w:val="24"/>
        </w:rPr>
        <w:t xml:space="preserve">.6. </w:t>
      </w:r>
      <w:r w:rsidR="0096594E">
        <w:rPr>
          <w:rFonts w:ascii="Calibri" w:eastAsia="Calibri" w:hAnsi="Calibri" w:cs="Calibri"/>
          <w:sz w:val="24"/>
        </w:rPr>
        <w:t>I</w:t>
      </w:r>
      <w:r w:rsidR="004B50B1">
        <w:rPr>
          <w:rFonts w:ascii="Calibri" w:eastAsia="Calibri" w:hAnsi="Calibri" w:cs="Calibri"/>
          <w:sz w:val="24"/>
        </w:rPr>
        <w:t xml:space="preserve">ntroduce the lidocaine and make a small </w:t>
      </w:r>
      <w:r w:rsidR="004B50B1" w:rsidRPr="00E52460">
        <w:rPr>
          <w:rFonts w:ascii="Calibri" w:eastAsia="Calibri" w:hAnsi="Calibri" w:cs="Calibri"/>
          <w:sz w:val="24"/>
        </w:rPr>
        <w:t>wheal</w:t>
      </w:r>
      <w:r w:rsidR="004B50B1">
        <w:rPr>
          <w:rFonts w:ascii="Calibri" w:eastAsia="Calibri" w:hAnsi="Calibri" w:cs="Calibri"/>
          <w:sz w:val="24"/>
        </w:rPr>
        <w:t xml:space="preserve"> at the predetermined site of insertion. </w:t>
      </w:r>
    </w:p>
    <w:p w14:paraId="36F906A4" w14:textId="77777777" w:rsidR="00A2494C" w:rsidRDefault="00A2494C">
      <w:pPr>
        <w:pStyle w:val="Normal1"/>
        <w:spacing w:line="240" w:lineRule="auto"/>
      </w:pPr>
    </w:p>
    <w:p w14:paraId="0A808E3C" w14:textId="7277BFD3" w:rsidR="00B139E0" w:rsidRDefault="00DF744C">
      <w:pPr>
        <w:pStyle w:val="Normal1"/>
        <w:spacing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4</w:t>
      </w:r>
      <w:r w:rsidR="004B50B1">
        <w:rPr>
          <w:rFonts w:ascii="Calibri" w:eastAsia="Calibri" w:hAnsi="Calibri" w:cs="Calibri"/>
          <w:sz w:val="24"/>
        </w:rPr>
        <w:t xml:space="preserve">.6.1. Using a 25g needle on the syringe, brace </w:t>
      </w:r>
      <w:r w:rsidR="00C02382">
        <w:rPr>
          <w:rFonts w:ascii="Calibri" w:eastAsia="Calibri" w:hAnsi="Calibri" w:cs="Calibri"/>
          <w:sz w:val="24"/>
        </w:rPr>
        <w:t>the</w:t>
      </w:r>
      <w:r w:rsidR="004B50B1">
        <w:rPr>
          <w:rFonts w:ascii="Calibri" w:eastAsia="Calibri" w:hAnsi="Calibri" w:cs="Calibri"/>
          <w:sz w:val="24"/>
        </w:rPr>
        <w:t xml:space="preserve"> non-dominant hand against the patient gently stabilizing the needle. </w:t>
      </w:r>
    </w:p>
    <w:p w14:paraId="00DD404F" w14:textId="77777777" w:rsidR="00A2494C" w:rsidRDefault="00A2494C">
      <w:pPr>
        <w:pStyle w:val="Normal1"/>
        <w:spacing w:line="240" w:lineRule="auto"/>
      </w:pPr>
    </w:p>
    <w:p w14:paraId="42F8C621" w14:textId="5BA376EA" w:rsidR="00B139E0" w:rsidRDefault="00DF744C">
      <w:pPr>
        <w:pStyle w:val="Normal1"/>
        <w:spacing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4</w:t>
      </w:r>
      <w:r w:rsidR="004B50B1">
        <w:rPr>
          <w:rFonts w:ascii="Calibri" w:eastAsia="Calibri" w:hAnsi="Calibri" w:cs="Calibri"/>
          <w:sz w:val="24"/>
        </w:rPr>
        <w:t xml:space="preserve">.6.2. </w:t>
      </w:r>
      <w:r w:rsidR="00527EF0">
        <w:rPr>
          <w:rFonts w:ascii="Calibri" w:eastAsia="Calibri" w:hAnsi="Calibri" w:cs="Calibri"/>
          <w:sz w:val="24"/>
        </w:rPr>
        <w:t>With</w:t>
      </w:r>
      <w:r w:rsidR="004B50B1">
        <w:rPr>
          <w:rFonts w:ascii="Calibri" w:eastAsia="Calibri" w:hAnsi="Calibri" w:cs="Calibri"/>
          <w:sz w:val="24"/>
        </w:rPr>
        <w:t xml:space="preserve"> </w:t>
      </w:r>
      <w:r w:rsidR="00C02382">
        <w:rPr>
          <w:rFonts w:ascii="Calibri" w:eastAsia="Calibri" w:hAnsi="Calibri" w:cs="Calibri"/>
          <w:sz w:val="24"/>
        </w:rPr>
        <w:t>the</w:t>
      </w:r>
      <w:r w:rsidR="004B50B1">
        <w:rPr>
          <w:rFonts w:ascii="Calibri" w:eastAsia="Calibri" w:hAnsi="Calibri" w:cs="Calibri"/>
          <w:sz w:val="24"/>
        </w:rPr>
        <w:t xml:space="preserve"> dominant hand</w:t>
      </w:r>
      <w:r w:rsidR="00527EF0">
        <w:rPr>
          <w:rFonts w:ascii="Calibri" w:eastAsia="Calibri" w:hAnsi="Calibri" w:cs="Calibri"/>
          <w:sz w:val="24"/>
        </w:rPr>
        <w:t>,</w:t>
      </w:r>
      <w:r w:rsidR="004B50B1">
        <w:rPr>
          <w:rFonts w:ascii="Calibri" w:eastAsia="Calibri" w:hAnsi="Calibri" w:cs="Calibri"/>
          <w:sz w:val="24"/>
        </w:rPr>
        <w:t xml:space="preserve"> guide the bevel of the needle under the skin</w:t>
      </w:r>
      <w:r w:rsidR="00C27F6B">
        <w:rPr>
          <w:rFonts w:ascii="Calibri" w:eastAsia="Calibri" w:hAnsi="Calibri" w:cs="Calibri"/>
          <w:sz w:val="24"/>
        </w:rPr>
        <w:t xml:space="preserve"> (needle should be perpendicular to the patient) </w:t>
      </w:r>
      <w:r w:rsidR="004B50B1">
        <w:rPr>
          <w:rFonts w:ascii="Calibri" w:eastAsia="Calibri" w:hAnsi="Calibri" w:cs="Calibri"/>
          <w:sz w:val="24"/>
        </w:rPr>
        <w:t>and give 2mL of lidocaine</w:t>
      </w:r>
      <w:r w:rsidR="00C27F6B">
        <w:rPr>
          <w:rFonts w:ascii="Calibri" w:eastAsia="Calibri" w:hAnsi="Calibri" w:cs="Calibri"/>
          <w:sz w:val="24"/>
        </w:rPr>
        <w:t xml:space="preserve"> just under the skin to create a wheal</w:t>
      </w:r>
      <w:r w:rsidR="004B50B1">
        <w:rPr>
          <w:rFonts w:ascii="Calibri" w:eastAsia="Calibri" w:hAnsi="Calibri" w:cs="Calibri"/>
          <w:sz w:val="24"/>
        </w:rPr>
        <w:t xml:space="preserve">. </w:t>
      </w:r>
    </w:p>
    <w:p w14:paraId="5CD5B901" w14:textId="77777777" w:rsidR="00A2494C" w:rsidRDefault="00A2494C">
      <w:pPr>
        <w:pStyle w:val="Normal1"/>
        <w:spacing w:line="240" w:lineRule="auto"/>
      </w:pPr>
    </w:p>
    <w:p w14:paraId="0E273894" w14:textId="25E37FCD" w:rsidR="00B139E0" w:rsidRDefault="00DF744C">
      <w:pPr>
        <w:pStyle w:val="Normal1"/>
        <w:spacing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4</w:t>
      </w:r>
      <w:r w:rsidR="004B50B1">
        <w:rPr>
          <w:rFonts w:ascii="Calibri" w:eastAsia="Calibri" w:hAnsi="Calibri" w:cs="Calibri"/>
          <w:sz w:val="24"/>
        </w:rPr>
        <w:t xml:space="preserve">.6.3. </w:t>
      </w:r>
      <w:r w:rsidR="000E1BCF" w:rsidRPr="000E1BCF">
        <w:rPr>
          <w:rFonts w:ascii="Calibri" w:eastAsia="Calibri" w:hAnsi="Calibri" w:cs="Calibri"/>
          <w:sz w:val="24"/>
        </w:rPr>
        <w:t xml:space="preserve">Advance the needle slightly </w:t>
      </w:r>
      <w:r w:rsidR="00A35271">
        <w:rPr>
          <w:rFonts w:ascii="Calibri" w:eastAsia="Calibri" w:hAnsi="Calibri" w:cs="Calibri"/>
          <w:sz w:val="24"/>
        </w:rPr>
        <w:t>just over the top of the rib to avoid the intercostal arteries and the nerve bundles</w:t>
      </w:r>
      <w:r w:rsidR="00527EF0">
        <w:rPr>
          <w:rFonts w:ascii="Calibri" w:eastAsia="Calibri" w:hAnsi="Calibri" w:cs="Calibri"/>
          <w:sz w:val="24"/>
        </w:rPr>
        <w:t>, then</w:t>
      </w:r>
      <w:r w:rsidR="000E1BCF" w:rsidRPr="000E1BCF">
        <w:rPr>
          <w:rFonts w:ascii="Calibri" w:eastAsia="Calibri" w:hAnsi="Calibri" w:cs="Calibri"/>
          <w:sz w:val="24"/>
        </w:rPr>
        <w:t xml:space="preserve"> aspirate</w:t>
      </w:r>
      <w:r w:rsidR="004B50B1" w:rsidRPr="000E1BCF">
        <w:rPr>
          <w:rFonts w:ascii="Calibri" w:eastAsia="Calibri" w:hAnsi="Calibri" w:cs="Calibri"/>
          <w:sz w:val="24"/>
        </w:rPr>
        <w:t xml:space="preserve"> the syringe.</w:t>
      </w:r>
      <w:r w:rsidR="004B50B1">
        <w:rPr>
          <w:rFonts w:ascii="Calibri" w:eastAsia="Calibri" w:hAnsi="Calibri" w:cs="Calibri"/>
          <w:sz w:val="24"/>
        </w:rPr>
        <w:t xml:space="preserve"> </w:t>
      </w:r>
    </w:p>
    <w:p w14:paraId="11B237BF" w14:textId="77777777" w:rsidR="00A2494C" w:rsidRDefault="00A2494C">
      <w:pPr>
        <w:pStyle w:val="Normal1"/>
        <w:spacing w:line="240" w:lineRule="auto"/>
      </w:pPr>
    </w:p>
    <w:p w14:paraId="7D1153C7" w14:textId="1658C4CD" w:rsidR="00B139E0" w:rsidRDefault="00DF744C">
      <w:pPr>
        <w:pStyle w:val="Normal1"/>
        <w:spacing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4</w:t>
      </w:r>
      <w:r w:rsidR="00A35271">
        <w:rPr>
          <w:rFonts w:ascii="Calibri" w:eastAsia="Calibri" w:hAnsi="Calibri" w:cs="Calibri"/>
          <w:sz w:val="24"/>
        </w:rPr>
        <w:t>.</w:t>
      </w:r>
      <w:r w:rsidR="004B50B1">
        <w:rPr>
          <w:rFonts w:ascii="Calibri" w:eastAsia="Calibri" w:hAnsi="Calibri" w:cs="Calibri"/>
          <w:sz w:val="24"/>
        </w:rPr>
        <w:t xml:space="preserve">6.4. </w:t>
      </w:r>
      <w:r w:rsidR="001F5405">
        <w:rPr>
          <w:rFonts w:ascii="Calibri" w:eastAsia="Calibri" w:hAnsi="Calibri" w:cs="Calibri"/>
          <w:sz w:val="24"/>
        </w:rPr>
        <w:t>If no flow is observed with aspiration, c</w:t>
      </w:r>
      <w:r w:rsidR="004B50B1">
        <w:rPr>
          <w:rFonts w:ascii="Calibri" w:eastAsia="Calibri" w:hAnsi="Calibri" w:cs="Calibri"/>
          <w:sz w:val="24"/>
        </w:rPr>
        <w:t xml:space="preserve">ontinue to advance, aspirate, and </w:t>
      </w:r>
      <w:r w:rsidR="00D409AA">
        <w:rPr>
          <w:rFonts w:ascii="Calibri" w:eastAsia="Calibri" w:hAnsi="Calibri" w:cs="Calibri"/>
          <w:sz w:val="24"/>
        </w:rPr>
        <w:t>infiltrate the subcutaneous tissues with lidocaine until</w:t>
      </w:r>
      <w:r w:rsidR="004B50B1">
        <w:rPr>
          <w:rFonts w:ascii="Calibri" w:eastAsia="Calibri" w:hAnsi="Calibri" w:cs="Calibri"/>
          <w:sz w:val="24"/>
        </w:rPr>
        <w:t xml:space="preserve"> you aspirate pleural fluid. Do not advance the needle any further. </w:t>
      </w:r>
    </w:p>
    <w:p w14:paraId="1CC7FEBE" w14:textId="77777777" w:rsidR="00A2494C" w:rsidRDefault="00A2494C">
      <w:pPr>
        <w:pStyle w:val="Normal1"/>
        <w:spacing w:line="240" w:lineRule="auto"/>
      </w:pPr>
    </w:p>
    <w:p w14:paraId="3F8485D5" w14:textId="6F84412B" w:rsidR="00B139E0" w:rsidRDefault="00DF744C">
      <w:pPr>
        <w:pStyle w:val="Normal1"/>
        <w:spacing w:line="240" w:lineRule="auto"/>
      </w:pPr>
      <w:r>
        <w:rPr>
          <w:rFonts w:ascii="Calibri" w:eastAsia="Calibri" w:hAnsi="Calibri" w:cs="Calibri"/>
          <w:sz w:val="24"/>
        </w:rPr>
        <w:t>4</w:t>
      </w:r>
      <w:r w:rsidR="004B50B1">
        <w:rPr>
          <w:rFonts w:ascii="Calibri" w:eastAsia="Calibri" w:hAnsi="Calibri" w:cs="Calibri"/>
          <w:sz w:val="24"/>
        </w:rPr>
        <w:t xml:space="preserve">.6.5. Once </w:t>
      </w:r>
      <w:r w:rsidR="001F5405">
        <w:rPr>
          <w:rFonts w:ascii="Calibri" w:eastAsia="Calibri" w:hAnsi="Calibri" w:cs="Calibri"/>
          <w:sz w:val="24"/>
        </w:rPr>
        <w:t xml:space="preserve">the </w:t>
      </w:r>
      <w:r w:rsidR="004B50B1">
        <w:rPr>
          <w:rFonts w:ascii="Calibri" w:eastAsia="Calibri" w:hAnsi="Calibri" w:cs="Calibri"/>
          <w:sz w:val="24"/>
        </w:rPr>
        <w:t>pleural fluid is aspirated</w:t>
      </w:r>
      <w:r w:rsidR="007A03AF">
        <w:rPr>
          <w:rFonts w:ascii="Calibri" w:eastAsia="Calibri" w:hAnsi="Calibri" w:cs="Calibri"/>
          <w:sz w:val="24"/>
        </w:rPr>
        <w:t>,</w:t>
      </w:r>
      <w:r w:rsidR="004B50B1">
        <w:rPr>
          <w:rFonts w:ascii="Calibri" w:eastAsia="Calibri" w:hAnsi="Calibri" w:cs="Calibri"/>
          <w:sz w:val="24"/>
        </w:rPr>
        <w:t xml:space="preserve"> </w:t>
      </w:r>
      <w:r w:rsidR="001F5405">
        <w:rPr>
          <w:rFonts w:ascii="Calibri" w:eastAsia="Calibri" w:hAnsi="Calibri" w:cs="Calibri"/>
          <w:sz w:val="24"/>
        </w:rPr>
        <w:t>p</w:t>
      </w:r>
      <w:r w:rsidR="004B50B1">
        <w:rPr>
          <w:rFonts w:ascii="Calibri" w:eastAsia="Calibri" w:hAnsi="Calibri" w:cs="Calibri"/>
          <w:sz w:val="24"/>
        </w:rPr>
        <w:t>ull back 1-2</w:t>
      </w:r>
      <w:r w:rsidR="001F5405">
        <w:rPr>
          <w:rFonts w:ascii="Calibri" w:eastAsia="Calibri" w:hAnsi="Calibri" w:cs="Calibri"/>
          <w:sz w:val="24"/>
        </w:rPr>
        <w:t xml:space="preserve"> </w:t>
      </w:r>
      <w:r w:rsidR="004B50B1">
        <w:rPr>
          <w:rFonts w:ascii="Calibri" w:eastAsia="Calibri" w:hAnsi="Calibri" w:cs="Calibri"/>
          <w:sz w:val="24"/>
        </w:rPr>
        <w:t xml:space="preserve">mm and then bolus the remaining lidocaine onto the pleura. </w:t>
      </w:r>
    </w:p>
    <w:p w14:paraId="5A0F08CE" w14:textId="77777777" w:rsidR="00A2494C" w:rsidRDefault="00A2494C">
      <w:pPr>
        <w:pStyle w:val="Normal1"/>
        <w:spacing w:line="240" w:lineRule="auto"/>
      </w:pPr>
    </w:p>
    <w:p w14:paraId="0DD1AB2B" w14:textId="6792E922" w:rsidR="00B139E0" w:rsidRDefault="00DF744C">
      <w:pPr>
        <w:pStyle w:val="Normal1"/>
        <w:spacing w:line="240" w:lineRule="auto"/>
      </w:pPr>
      <w:r>
        <w:rPr>
          <w:rFonts w:ascii="Calibri" w:eastAsia="Calibri" w:hAnsi="Calibri" w:cs="Calibri"/>
          <w:sz w:val="24"/>
        </w:rPr>
        <w:t>4</w:t>
      </w:r>
      <w:r w:rsidR="004B50B1">
        <w:rPr>
          <w:rFonts w:ascii="Calibri" w:eastAsia="Calibri" w:hAnsi="Calibri" w:cs="Calibri"/>
          <w:sz w:val="24"/>
        </w:rPr>
        <w:t xml:space="preserve">.6.6. </w:t>
      </w:r>
      <w:r w:rsidR="00D409AA">
        <w:rPr>
          <w:rFonts w:ascii="Calibri" w:eastAsia="Calibri" w:hAnsi="Calibri" w:cs="Calibri"/>
          <w:sz w:val="24"/>
        </w:rPr>
        <w:t>Remove the needle</w:t>
      </w:r>
      <w:r w:rsidR="000F5EEE">
        <w:rPr>
          <w:rFonts w:ascii="Calibri" w:eastAsia="Calibri" w:hAnsi="Calibri" w:cs="Calibri"/>
          <w:sz w:val="24"/>
        </w:rPr>
        <w:t xml:space="preserve"> (</w:t>
      </w:r>
      <w:r w:rsidR="00D409AA">
        <w:rPr>
          <w:rFonts w:ascii="Calibri" w:eastAsia="Calibri" w:hAnsi="Calibri" w:cs="Calibri"/>
          <w:sz w:val="24"/>
        </w:rPr>
        <w:t xml:space="preserve">do not instill lidocaine into the tract </w:t>
      </w:r>
      <w:r w:rsidR="001F5405">
        <w:rPr>
          <w:rFonts w:ascii="Calibri" w:eastAsia="Calibri" w:hAnsi="Calibri" w:cs="Calibri"/>
          <w:sz w:val="24"/>
        </w:rPr>
        <w:t>while</w:t>
      </w:r>
      <w:r w:rsidR="00D409AA">
        <w:rPr>
          <w:rFonts w:ascii="Calibri" w:eastAsia="Calibri" w:hAnsi="Calibri" w:cs="Calibri"/>
          <w:sz w:val="24"/>
        </w:rPr>
        <w:t xml:space="preserve"> retract</w:t>
      </w:r>
      <w:r w:rsidR="001F5405">
        <w:rPr>
          <w:rFonts w:ascii="Calibri" w:eastAsia="Calibri" w:hAnsi="Calibri" w:cs="Calibri"/>
          <w:sz w:val="24"/>
        </w:rPr>
        <w:t>ing</w:t>
      </w:r>
      <w:r w:rsidR="00D409AA">
        <w:rPr>
          <w:rFonts w:ascii="Calibri" w:eastAsia="Calibri" w:hAnsi="Calibri" w:cs="Calibri"/>
          <w:sz w:val="24"/>
        </w:rPr>
        <w:t xml:space="preserve"> to avoid seeding the space</w:t>
      </w:r>
      <w:r w:rsidR="000F5EEE">
        <w:rPr>
          <w:rFonts w:ascii="Calibri" w:eastAsia="Calibri" w:hAnsi="Calibri" w:cs="Calibri"/>
          <w:sz w:val="24"/>
        </w:rPr>
        <w:t>)</w:t>
      </w:r>
      <w:r w:rsidR="00D409AA">
        <w:rPr>
          <w:rFonts w:ascii="Calibri" w:eastAsia="Calibri" w:hAnsi="Calibri" w:cs="Calibri"/>
          <w:sz w:val="24"/>
        </w:rPr>
        <w:t>.</w:t>
      </w:r>
    </w:p>
    <w:p w14:paraId="3FA04C6A" w14:textId="77777777" w:rsidR="00B139E0" w:rsidRDefault="00B139E0">
      <w:pPr>
        <w:pStyle w:val="Normal1"/>
        <w:spacing w:line="240" w:lineRule="auto"/>
      </w:pPr>
    </w:p>
    <w:p w14:paraId="03A05667" w14:textId="03B2C112" w:rsidR="00AF4784" w:rsidRDefault="00DF744C">
      <w:pPr>
        <w:pStyle w:val="Normal1"/>
        <w:spacing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4</w:t>
      </w:r>
      <w:r w:rsidR="004B50B1">
        <w:rPr>
          <w:rFonts w:ascii="Calibri" w:eastAsia="Calibri" w:hAnsi="Calibri" w:cs="Calibri"/>
          <w:sz w:val="24"/>
        </w:rPr>
        <w:t xml:space="preserve">.7. Prepare the remainder of </w:t>
      </w:r>
      <w:r w:rsidR="00C02382">
        <w:rPr>
          <w:rFonts w:ascii="Calibri" w:eastAsia="Calibri" w:hAnsi="Calibri" w:cs="Calibri"/>
          <w:sz w:val="24"/>
        </w:rPr>
        <w:t>the</w:t>
      </w:r>
      <w:r w:rsidR="004B50B1">
        <w:rPr>
          <w:rFonts w:ascii="Calibri" w:eastAsia="Calibri" w:hAnsi="Calibri" w:cs="Calibri"/>
          <w:sz w:val="24"/>
        </w:rPr>
        <w:t xml:space="preserve"> kit</w:t>
      </w:r>
      <w:r w:rsidR="007A03AF">
        <w:rPr>
          <w:rFonts w:ascii="Calibri" w:eastAsia="Calibri" w:hAnsi="Calibri" w:cs="Calibri"/>
          <w:sz w:val="24"/>
        </w:rPr>
        <w:t>.</w:t>
      </w:r>
    </w:p>
    <w:p w14:paraId="69AE8B22" w14:textId="77777777" w:rsidR="000F5EEE" w:rsidRDefault="000F5EEE">
      <w:pPr>
        <w:pStyle w:val="Normal1"/>
        <w:spacing w:line="240" w:lineRule="auto"/>
      </w:pPr>
    </w:p>
    <w:p w14:paraId="391F635E" w14:textId="7BA58A94" w:rsidR="00B139E0" w:rsidRDefault="00DF744C">
      <w:pPr>
        <w:pStyle w:val="Normal1"/>
        <w:spacing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4</w:t>
      </w:r>
      <w:r w:rsidR="004B50B1">
        <w:rPr>
          <w:rFonts w:ascii="Calibri" w:eastAsia="Calibri" w:hAnsi="Calibri" w:cs="Calibri"/>
          <w:sz w:val="24"/>
        </w:rPr>
        <w:t xml:space="preserve">.7.1. Set aside </w:t>
      </w:r>
      <w:r w:rsidR="00C02382">
        <w:rPr>
          <w:rFonts w:ascii="Calibri" w:eastAsia="Calibri" w:hAnsi="Calibri" w:cs="Calibri"/>
          <w:sz w:val="24"/>
        </w:rPr>
        <w:t>the</w:t>
      </w:r>
      <w:r w:rsidR="004B50B1">
        <w:rPr>
          <w:rFonts w:ascii="Calibri" w:eastAsia="Calibri" w:hAnsi="Calibri" w:cs="Calibri"/>
          <w:sz w:val="24"/>
        </w:rPr>
        <w:t xml:space="preserve"> specimen containers on </w:t>
      </w:r>
      <w:r w:rsidR="00C02382">
        <w:rPr>
          <w:rFonts w:ascii="Calibri" w:eastAsia="Calibri" w:hAnsi="Calibri" w:cs="Calibri"/>
          <w:sz w:val="24"/>
        </w:rPr>
        <w:t>the</w:t>
      </w:r>
      <w:r w:rsidR="004B50B1">
        <w:rPr>
          <w:rFonts w:ascii="Calibri" w:eastAsia="Calibri" w:hAnsi="Calibri" w:cs="Calibri"/>
          <w:sz w:val="24"/>
        </w:rPr>
        <w:t xml:space="preserve"> sterile field including ABG syringe (for pH measurement)</w:t>
      </w:r>
      <w:r w:rsidR="007A03AF">
        <w:rPr>
          <w:rFonts w:ascii="Calibri" w:eastAsia="Calibri" w:hAnsi="Calibri" w:cs="Calibri"/>
          <w:sz w:val="24"/>
        </w:rPr>
        <w:t>.</w:t>
      </w:r>
    </w:p>
    <w:p w14:paraId="0433DE99" w14:textId="77777777" w:rsidR="0077549A" w:rsidRDefault="0077549A">
      <w:pPr>
        <w:pStyle w:val="Normal1"/>
        <w:spacing w:line="240" w:lineRule="auto"/>
      </w:pPr>
    </w:p>
    <w:p w14:paraId="54EF5811" w14:textId="7246260B" w:rsidR="00B139E0" w:rsidRDefault="00DF744C">
      <w:pPr>
        <w:pStyle w:val="Normal1"/>
        <w:spacing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4</w:t>
      </w:r>
      <w:r w:rsidR="004B50B1">
        <w:rPr>
          <w:rFonts w:ascii="Calibri" w:eastAsia="Calibri" w:hAnsi="Calibri" w:cs="Calibri"/>
          <w:sz w:val="24"/>
        </w:rPr>
        <w:t xml:space="preserve">.7.2. Thread the blunt </w:t>
      </w:r>
      <w:r w:rsidR="007A03AF">
        <w:rPr>
          <w:rFonts w:ascii="Calibri" w:eastAsia="Calibri" w:hAnsi="Calibri" w:cs="Calibri"/>
          <w:sz w:val="24"/>
        </w:rPr>
        <w:t>tip needle through the catheter.</w:t>
      </w:r>
    </w:p>
    <w:p w14:paraId="7D125EC3" w14:textId="77777777" w:rsidR="0077549A" w:rsidRDefault="0077549A">
      <w:pPr>
        <w:pStyle w:val="Normal1"/>
        <w:spacing w:line="240" w:lineRule="auto"/>
      </w:pPr>
    </w:p>
    <w:p w14:paraId="44CA4FD5" w14:textId="5BA2D916" w:rsidR="00B139E0" w:rsidRDefault="00DF744C">
      <w:pPr>
        <w:pStyle w:val="Normal1"/>
        <w:spacing w:line="240" w:lineRule="auto"/>
      </w:pPr>
      <w:r>
        <w:rPr>
          <w:rFonts w:ascii="Calibri" w:eastAsia="Calibri" w:hAnsi="Calibri" w:cs="Calibri"/>
          <w:sz w:val="24"/>
        </w:rPr>
        <w:t>4</w:t>
      </w:r>
      <w:r w:rsidR="004B50B1">
        <w:rPr>
          <w:rFonts w:ascii="Calibri" w:eastAsia="Calibri" w:hAnsi="Calibri" w:cs="Calibri"/>
          <w:sz w:val="24"/>
        </w:rPr>
        <w:t xml:space="preserve">.7.3. Set up </w:t>
      </w:r>
      <w:r w:rsidR="00C02382">
        <w:rPr>
          <w:rFonts w:ascii="Calibri" w:eastAsia="Calibri" w:hAnsi="Calibri" w:cs="Calibri"/>
          <w:sz w:val="24"/>
        </w:rPr>
        <w:t>the</w:t>
      </w:r>
      <w:r w:rsidR="004B50B1">
        <w:rPr>
          <w:rFonts w:ascii="Calibri" w:eastAsia="Calibri" w:hAnsi="Calibri" w:cs="Calibri"/>
          <w:sz w:val="24"/>
        </w:rPr>
        <w:t xml:space="preserve"> preferred drainage method. For this video we will use a series of one-way valves into a drainage bag. </w:t>
      </w:r>
    </w:p>
    <w:p w14:paraId="206574EC" w14:textId="77777777" w:rsidR="00B139E0" w:rsidRDefault="00B139E0">
      <w:pPr>
        <w:pStyle w:val="Normal1"/>
        <w:spacing w:line="240" w:lineRule="auto"/>
      </w:pPr>
    </w:p>
    <w:p w14:paraId="6F4353B4" w14:textId="082E6F08" w:rsidR="00B139E0" w:rsidRDefault="00DF744C">
      <w:pPr>
        <w:pStyle w:val="Normal1"/>
        <w:spacing w:line="240" w:lineRule="auto"/>
      </w:pPr>
      <w:r>
        <w:rPr>
          <w:rFonts w:ascii="Calibri" w:eastAsia="Calibri" w:hAnsi="Calibri" w:cs="Calibri"/>
          <w:sz w:val="24"/>
        </w:rPr>
        <w:t>4</w:t>
      </w:r>
      <w:r w:rsidR="00A93064">
        <w:rPr>
          <w:rFonts w:ascii="Calibri" w:eastAsia="Calibri" w:hAnsi="Calibri" w:cs="Calibri"/>
          <w:sz w:val="24"/>
        </w:rPr>
        <w:t xml:space="preserve">.8. Using </w:t>
      </w:r>
      <w:r w:rsidR="004B50B1">
        <w:rPr>
          <w:rFonts w:ascii="Calibri" w:eastAsia="Calibri" w:hAnsi="Calibri" w:cs="Calibri"/>
          <w:sz w:val="24"/>
        </w:rPr>
        <w:t>a scalpel</w:t>
      </w:r>
      <w:r w:rsidR="007A03AF">
        <w:rPr>
          <w:rFonts w:ascii="Calibri" w:eastAsia="Calibri" w:hAnsi="Calibri" w:cs="Calibri"/>
          <w:sz w:val="24"/>
        </w:rPr>
        <w:t>,</w:t>
      </w:r>
      <w:r w:rsidR="004B50B1">
        <w:rPr>
          <w:rFonts w:ascii="Calibri" w:eastAsia="Calibri" w:hAnsi="Calibri" w:cs="Calibri"/>
          <w:sz w:val="24"/>
        </w:rPr>
        <w:t xml:space="preserve"> make a small incision in the skin at the site previously marked. </w:t>
      </w:r>
    </w:p>
    <w:p w14:paraId="04EF15A8" w14:textId="77777777" w:rsidR="00B139E0" w:rsidRDefault="00B139E0">
      <w:pPr>
        <w:pStyle w:val="Normal1"/>
        <w:spacing w:line="240" w:lineRule="auto"/>
      </w:pPr>
    </w:p>
    <w:p w14:paraId="631E8BD8" w14:textId="24260506" w:rsidR="0077549A" w:rsidRDefault="00DF744C">
      <w:pPr>
        <w:pStyle w:val="Normal1"/>
        <w:spacing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4</w:t>
      </w:r>
      <w:r w:rsidR="004B50B1">
        <w:rPr>
          <w:rFonts w:ascii="Calibri" w:eastAsia="Calibri" w:hAnsi="Calibri" w:cs="Calibri"/>
          <w:sz w:val="24"/>
        </w:rPr>
        <w:t>.9</w:t>
      </w:r>
      <w:r w:rsidR="00B63175">
        <w:rPr>
          <w:rFonts w:ascii="Calibri" w:eastAsia="Calibri" w:hAnsi="Calibri" w:cs="Calibri"/>
          <w:sz w:val="24"/>
        </w:rPr>
        <w:t xml:space="preserve"> I</w:t>
      </w:r>
      <w:r w:rsidR="004B50B1">
        <w:rPr>
          <w:rFonts w:ascii="Calibri" w:eastAsia="Calibri" w:hAnsi="Calibri" w:cs="Calibri"/>
          <w:sz w:val="24"/>
        </w:rPr>
        <w:t>nsert the catheter. The insertion needle</w:t>
      </w:r>
      <w:r w:rsidR="007A03AF">
        <w:rPr>
          <w:rFonts w:ascii="Calibri" w:eastAsia="Calibri" w:hAnsi="Calibri" w:cs="Calibri"/>
          <w:sz w:val="24"/>
        </w:rPr>
        <w:t xml:space="preserve"> length and gauge will vary kit-to-</w:t>
      </w:r>
      <w:r w:rsidR="004B50B1">
        <w:rPr>
          <w:rFonts w:ascii="Calibri" w:eastAsia="Calibri" w:hAnsi="Calibri" w:cs="Calibri"/>
          <w:sz w:val="24"/>
        </w:rPr>
        <w:t xml:space="preserve">kit. </w:t>
      </w:r>
    </w:p>
    <w:p w14:paraId="572873C3" w14:textId="77777777" w:rsidR="00AA7664" w:rsidRDefault="00AA7664">
      <w:pPr>
        <w:pStyle w:val="Normal1"/>
        <w:spacing w:line="240" w:lineRule="auto"/>
      </w:pPr>
    </w:p>
    <w:p w14:paraId="25E7D80E" w14:textId="2417EC88" w:rsidR="00B139E0" w:rsidRDefault="00DF744C">
      <w:pPr>
        <w:pStyle w:val="Normal1"/>
        <w:spacing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4</w:t>
      </w:r>
      <w:r w:rsidR="004B50B1">
        <w:rPr>
          <w:rFonts w:ascii="Calibri" w:eastAsia="Calibri" w:hAnsi="Calibri" w:cs="Calibri"/>
          <w:sz w:val="24"/>
        </w:rPr>
        <w:t xml:space="preserve">.9.1. Brace </w:t>
      </w:r>
      <w:r w:rsidR="00C02382">
        <w:rPr>
          <w:rFonts w:ascii="Calibri" w:eastAsia="Calibri" w:hAnsi="Calibri" w:cs="Calibri"/>
          <w:sz w:val="24"/>
        </w:rPr>
        <w:t>the</w:t>
      </w:r>
      <w:r w:rsidR="004B50B1">
        <w:rPr>
          <w:rFonts w:ascii="Calibri" w:eastAsia="Calibri" w:hAnsi="Calibri" w:cs="Calibri"/>
          <w:sz w:val="24"/>
        </w:rPr>
        <w:t xml:space="preserve"> non-do</w:t>
      </w:r>
      <w:r w:rsidR="007A03AF">
        <w:rPr>
          <w:rFonts w:ascii="Calibri" w:eastAsia="Calibri" w:hAnsi="Calibri" w:cs="Calibri"/>
          <w:sz w:val="24"/>
        </w:rPr>
        <w:t>minant hand against the patient.</w:t>
      </w:r>
    </w:p>
    <w:p w14:paraId="4A584ADB" w14:textId="77777777" w:rsidR="00AF4784" w:rsidRDefault="00AF4784">
      <w:pPr>
        <w:pStyle w:val="Normal1"/>
        <w:spacing w:line="240" w:lineRule="auto"/>
      </w:pPr>
    </w:p>
    <w:p w14:paraId="4C19B881" w14:textId="74827083" w:rsidR="00B63175" w:rsidRDefault="00DF744C">
      <w:pPr>
        <w:pStyle w:val="Normal1"/>
        <w:spacing w:line="240" w:lineRule="auto"/>
        <w:rPr>
          <w:rFonts w:ascii="Calibri" w:eastAsia="Calibri" w:hAnsi="Calibri" w:cs="Calibri"/>
          <w:sz w:val="24"/>
        </w:rPr>
      </w:pPr>
      <w:r w:rsidRPr="000F5EEE">
        <w:rPr>
          <w:rFonts w:ascii="Calibri" w:eastAsia="Calibri" w:hAnsi="Calibri" w:cs="Calibri"/>
          <w:sz w:val="24"/>
        </w:rPr>
        <w:t>4</w:t>
      </w:r>
      <w:r w:rsidR="004B50B1" w:rsidRPr="000F5EEE">
        <w:rPr>
          <w:rFonts w:ascii="Calibri" w:eastAsia="Calibri" w:hAnsi="Calibri" w:cs="Calibri"/>
          <w:sz w:val="24"/>
        </w:rPr>
        <w:t xml:space="preserve">.9.2. Using </w:t>
      </w:r>
      <w:r w:rsidR="00C02382" w:rsidRPr="000F5EEE">
        <w:rPr>
          <w:rFonts w:ascii="Calibri" w:eastAsia="Calibri" w:hAnsi="Calibri" w:cs="Calibri"/>
          <w:sz w:val="24"/>
        </w:rPr>
        <w:t>the</w:t>
      </w:r>
      <w:r w:rsidR="004B50B1" w:rsidRPr="000F5EEE">
        <w:rPr>
          <w:rFonts w:ascii="Calibri" w:eastAsia="Calibri" w:hAnsi="Calibri" w:cs="Calibri"/>
          <w:sz w:val="24"/>
        </w:rPr>
        <w:t xml:space="preserve"> dominant hand</w:t>
      </w:r>
      <w:r w:rsidR="007A03AF">
        <w:rPr>
          <w:rFonts w:ascii="Calibri" w:eastAsia="Calibri" w:hAnsi="Calibri" w:cs="Calibri"/>
          <w:sz w:val="24"/>
        </w:rPr>
        <w:t>,</w:t>
      </w:r>
      <w:r w:rsidR="004B50B1" w:rsidRPr="000F5EEE">
        <w:rPr>
          <w:rFonts w:ascii="Calibri" w:eastAsia="Calibri" w:hAnsi="Calibri" w:cs="Calibri"/>
          <w:sz w:val="24"/>
        </w:rPr>
        <w:t xml:space="preserve"> advance the needle forward</w:t>
      </w:r>
      <w:r w:rsidR="007A03AF">
        <w:rPr>
          <w:rFonts w:ascii="Calibri" w:eastAsia="Calibri" w:hAnsi="Calibri" w:cs="Calibri"/>
          <w:sz w:val="24"/>
        </w:rPr>
        <w:t>,</w:t>
      </w:r>
      <w:r w:rsidR="00C02382" w:rsidRPr="000F5EEE">
        <w:rPr>
          <w:rFonts w:ascii="Calibri" w:eastAsia="Calibri" w:hAnsi="Calibri" w:cs="Calibri"/>
          <w:sz w:val="24"/>
        </w:rPr>
        <w:t xml:space="preserve"> simultaneously creating </w:t>
      </w:r>
      <w:r w:rsidR="004B50B1" w:rsidRPr="000F5EEE">
        <w:rPr>
          <w:rFonts w:ascii="Calibri" w:eastAsia="Calibri" w:hAnsi="Calibri" w:cs="Calibri"/>
          <w:sz w:val="24"/>
        </w:rPr>
        <w:t>negative pres</w:t>
      </w:r>
      <w:r w:rsidR="00B63175">
        <w:rPr>
          <w:rFonts w:ascii="Calibri" w:eastAsia="Calibri" w:hAnsi="Calibri" w:cs="Calibri"/>
          <w:sz w:val="24"/>
        </w:rPr>
        <w:t>sure on the end of the syrin</w:t>
      </w:r>
      <w:r w:rsidR="00A93064">
        <w:rPr>
          <w:rFonts w:ascii="Calibri" w:eastAsia="Calibri" w:hAnsi="Calibri" w:cs="Calibri"/>
          <w:sz w:val="24"/>
        </w:rPr>
        <w:t>ge until the fluid is aspirated.  Presence of the fluid indicates</w:t>
      </w:r>
      <w:r w:rsidR="00B63175">
        <w:rPr>
          <w:rFonts w:ascii="Calibri" w:eastAsia="Calibri" w:hAnsi="Calibri" w:cs="Calibri"/>
          <w:sz w:val="24"/>
        </w:rPr>
        <w:t xml:space="preserve"> that t</w:t>
      </w:r>
      <w:r w:rsidR="00A93064">
        <w:rPr>
          <w:rFonts w:ascii="Calibri" w:eastAsia="Calibri" w:hAnsi="Calibri" w:cs="Calibri"/>
          <w:sz w:val="24"/>
        </w:rPr>
        <w:t>he catheter is in pleural space.</w:t>
      </w:r>
    </w:p>
    <w:p w14:paraId="41BBB8CE" w14:textId="77777777" w:rsidR="00B63175" w:rsidRDefault="00B63175">
      <w:pPr>
        <w:pStyle w:val="Normal1"/>
        <w:spacing w:line="240" w:lineRule="auto"/>
        <w:rPr>
          <w:rFonts w:ascii="Calibri" w:eastAsia="Calibri" w:hAnsi="Calibri" w:cs="Calibri"/>
          <w:sz w:val="24"/>
        </w:rPr>
      </w:pPr>
    </w:p>
    <w:p w14:paraId="383C8F1F" w14:textId="0372D646" w:rsidR="00B139E0" w:rsidRDefault="00B63175">
      <w:pPr>
        <w:pStyle w:val="Normal1"/>
        <w:spacing w:line="240" w:lineRule="auto"/>
      </w:pPr>
      <w:r>
        <w:rPr>
          <w:rFonts w:ascii="Calibri" w:eastAsia="Calibri" w:hAnsi="Calibri" w:cs="Calibri"/>
          <w:sz w:val="24"/>
        </w:rPr>
        <w:t>4.9.3 A</w:t>
      </w:r>
      <w:r w:rsidR="004B50B1" w:rsidRPr="000F5EEE">
        <w:rPr>
          <w:rFonts w:ascii="Calibri" w:eastAsia="Calibri" w:hAnsi="Calibri" w:cs="Calibri"/>
          <w:sz w:val="24"/>
        </w:rPr>
        <w:t>dvance the catheter over the needle and slowly retract the needle.</w:t>
      </w:r>
      <w:r w:rsidR="004B50B1">
        <w:rPr>
          <w:rFonts w:ascii="Calibri" w:eastAsia="Calibri" w:hAnsi="Calibri" w:cs="Calibri"/>
          <w:sz w:val="24"/>
        </w:rPr>
        <w:t xml:space="preserve"> </w:t>
      </w:r>
    </w:p>
    <w:p w14:paraId="064B70C2" w14:textId="77777777" w:rsidR="00B139E0" w:rsidRDefault="00B139E0">
      <w:pPr>
        <w:pStyle w:val="Normal1"/>
        <w:spacing w:line="240" w:lineRule="auto"/>
      </w:pPr>
    </w:p>
    <w:p w14:paraId="5D69A68B" w14:textId="77777777" w:rsidR="00433D9F" w:rsidRDefault="00DF744C">
      <w:pPr>
        <w:pStyle w:val="Normal1"/>
        <w:spacing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4</w:t>
      </w:r>
      <w:r w:rsidR="004B50B1">
        <w:rPr>
          <w:rFonts w:ascii="Calibri" w:eastAsia="Calibri" w:hAnsi="Calibri" w:cs="Calibri"/>
          <w:sz w:val="24"/>
        </w:rPr>
        <w:t xml:space="preserve">.10. Attach the one way tubing to the end of the catheter. </w:t>
      </w:r>
    </w:p>
    <w:p w14:paraId="2A1DE4B9" w14:textId="77777777" w:rsidR="00433D9F" w:rsidRDefault="00433D9F">
      <w:pPr>
        <w:pStyle w:val="Normal1"/>
        <w:spacing w:line="240" w:lineRule="auto"/>
        <w:rPr>
          <w:rFonts w:ascii="Calibri" w:eastAsia="Calibri" w:hAnsi="Calibri" w:cs="Calibri"/>
          <w:sz w:val="24"/>
        </w:rPr>
      </w:pPr>
    </w:p>
    <w:p w14:paraId="17316373" w14:textId="0DFD5474" w:rsidR="00AF4784" w:rsidRDefault="00433D9F">
      <w:pPr>
        <w:pStyle w:val="Normal1"/>
        <w:spacing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4.11 </w:t>
      </w:r>
      <w:r w:rsidR="007A03AF">
        <w:rPr>
          <w:rFonts w:ascii="Calibri" w:eastAsia="Calibri" w:hAnsi="Calibri" w:cs="Calibri"/>
          <w:sz w:val="24"/>
        </w:rPr>
        <w:t>Once</w:t>
      </w:r>
      <w:r>
        <w:rPr>
          <w:rFonts w:ascii="Calibri" w:eastAsia="Calibri" w:hAnsi="Calibri" w:cs="Calibri"/>
          <w:sz w:val="24"/>
        </w:rPr>
        <w:t xml:space="preserve"> the t</w:t>
      </w:r>
      <w:r w:rsidR="006C35B3">
        <w:rPr>
          <w:rFonts w:ascii="Calibri" w:eastAsia="Calibri" w:hAnsi="Calibri" w:cs="Calibri"/>
          <w:sz w:val="24"/>
        </w:rPr>
        <w:t>ubing is attached to a syringe</w:t>
      </w:r>
      <w:r w:rsidR="007A03AF">
        <w:rPr>
          <w:rFonts w:ascii="Calibri" w:eastAsia="Calibri" w:hAnsi="Calibri" w:cs="Calibri"/>
          <w:sz w:val="24"/>
        </w:rPr>
        <w:t>,</w:t>
      </w:r>
      <w:r w:rsidR="006C35B3">
        <w:rPr>
          <w:rFonts w:ascii="Calibri" w:eastAsia="Calibri" w:hAnsi="Calibri" w:cs="Calibri"/>
          <w:sz w:val="24"/>
        </w:rPr>
        <w:t xml:space="preserve"> </w:t>
      </w:r>
      <w:r w:rsidR="007A03AF">
        <w:rPr>
          <w:rFonts w:ascii="Calibri" w:eastAsia="Calibri" w:hAnsi="Calibri" w:cs="Calibri"/>
          <w:sz w:val="24"/>
        </w:rPr>
        <w:t>aspirate</w:t>
      </w:r>
      <w:r>
        <w:rPr>
          <w:rFonts w:ascii="Calibri" w:eastAsia="Calibri" w:hAnsi="Calibri" w:cs="Calibri"/>
          <w:sz w:val="24"/>
        </w:rPr>
        <w:t xml:space="preserve"> the fluid and collect the samples for laboratory analyses.</w:t>
      </w:r>
      <w:r w:rsidR="00DC0DFF">
        <w:rPr>
          <w:rFonts w:ascii="Calibri" w:eastAsia="Calibri" w:hAnsi="Calibri" w:cs="Calibri"/>
          <w:sz w:val="24"/>
        </w:rPr>
        <w:t xml:space="preserve"> </w:t>
      </w:r>
      <w:commentRangeStart w:id="55"/>
      <w:r>
        <w:rPr>
          <w:rFonts w:ascii="Calibri" w:eastAsia="Calibri" w:hAnsi="Calibri" w:cs="Calibri"/>
          <w:sz w:val="24"/>
        </w:rPr>
        <w:t xml:space="preserve">Pleural pressures </w:t>
      </w:r>
      <w:del w:id="56" w:author="Dipesh Navani" w:date="2015-07-24T12:36:00Z">
        <w:r w:rsidR="007A03AF" w:rsidDel="00463CFC">
          <w:rPr>
            <w:rFonts w:ascii="Calibri" w:eastAsia="Calibri" w:hAnsi="Calibri" w:cs="Calibri"/>
            <w:sz w:val="24"/>
          </w:rPr>
          <w:delText>are</w:delText>
        </w:r>
        <w:r w:rsidDel="00463CFC">
          <w:rPr>
            <w:rFonts w:ascii="Calibri" w:eastAsia="Calibri" w:hAnsi="Calibri" w:cs="Calibri"/>
            <w:sz w:val="24"/>
          </w:rPr>
          <w:delText xml:space="preserve"> </w:delText>
        </w:r>
      </w:del>
      <w:ins w:id="57" w:author="Dipesh Navani" w:date="2015-07-24T12:36:00Z">
        <w:r w:rsidR="00463CFC">
          <w:rPr>
            <w:rFonts w:ascii="Calibri" w:eastAsia="Calibri" w:hAnsi="Calibri" w:cs="Calibri"/>
            <w:sz w:val="24"/>
          </w:rPr>
          <w:t xml:space="preserve">should be </w:t>
        </w:r>
      </w:ins>
      <w:r>
        <w:rPr>
          <w:rFonts w:ascii="Calibri" w:eastAsia="Calibri" w:hAnsi="Calibri" w:cs="Calibri"/>
          <w:sz w:val="24"/>
        </w:rPr>
        <w:t>obtained as each aliquot is removed (250mL-500mL) as well.</w:t>
      </w:r>
      <w:commentRangeEnd w:id="55"/>
      <w:r>
        <w:rPr>
          <w:rStyle w:val="CommentReference"/>
        </w:rPr>
        <w:commentReference w:id="55"/>
      </w:r>
      <w:r>
        <w:rPr>
          <w:rFonts w:ascii="Calibri" w:eastAsia="Calibri" w:hAnsi="Calibri" w:cs="Calibri"/>
          <w:sz w:val="24"/>
        </w:rPr>
        <w:t xml:space="preserve"> </w:t>
      </w:r>
      <w:commentRangeStart w:id="58"/>
      <w:r>
        <w:rPr>
          <w:rFonts w:ascii="Calibri" w:eastAsia="Calibri" w:hAnsi="Calibri" w:cs="Calibri"/>
          <w:sz w:val="24"/>
        </w:rPr>
        <w:t>F</w:t>
      </w:r>
      <w:r w:rsidR="004B50B1">
        <w:rPr>
          <w:rFonts w:ascii="Calibri" w:eastAsia="Calibri" w:hAnsi="Calibri" w:cs="Calibri"/>
          <w:sz w:val="24"/>
        </w:rPr>
        <w:t xml:space="preserve">or </w:t>
      </w:r>
      <w:r w:rsidR="00200586">
        <w:rPr>
          <w:rFonts w:ascii="Calibri" w:eastAsia="Calibri" w:hAnsi="Calibri" w:cs="Calibri"/>
          <w:sz w:val="24"/>
        </w:rPr>
        <w:t xml:space="preserve">the </w:t>
      </w:r>
      <w:r w:rsidR="007A03AF" w:rsidRPr="00B529C7">
        <w:rPr>
          <w:rFonts w:ascii="Calibri" w:eastAsia="Calibri" w:hAnsi="Calibri" w:cs="Calibri"/>
          <w:sz w:val="24"/>
        </w:rPr>
        <w:t>cytological</w:t>
      </w:r>
      <w:r w:rsidR="00200586" w:rsidRPr="00B529C7">
        <w:rPr>
          <w:rFonts w:ascii="Calibri" w:eastAsia="Calibri" w:hAnsi="Calibri" w:cs="Calibri"/>
          <w:sz w:val="24"/>
        </w:rPr>
        <w:t xml:space="preserve"> analysis</w:t>
      </w:r>
      <w:r w:rsidR="007A03AF">
        <w:rPr>
          <w:rFonts w:ascii="Calibri" w:eastAsia="Calibri" w:hAnsi="Calibri" w:cs="Calibri"/>
          <w:sz w:val="24"/>
        </w:rPr>
        <w:t>,</w:t>
      </w:r>
      <w:r w:rsidR="00200586" w:rsidRPr="00B529C7">
        <w:rPr>
          <w:rFonts w:ascii="Calibri" w:eastAsia="Calibri" w:hAnsi="Calibri" w:cs="Calibri"/>
          <w:sz w:val="24"/>
        </w:rPr>
        <w:t xml:space="preserve"> </w:t>
      </w:r>
      <w:r w:rsidR="007A03AF">
        <w:rPr>
          <w:rFonts w:ascii="Calibri" w:eastAsia="Calibri" w:hAnsi="Calibri" w:cs="Calibri"/>
          <w:sz w:val="24"/>
        </w:rPr>
        <w:t>a minimum of 50mL is required. A</w:t>
      </w:r>
      <w:r w:rsidR="004B50B1">
        <w:rPr>
          <w:rFonts w:ascii="Calibri" w:eastAsia="Calibri" w:hAnsi="Calibri" w:cs="Calibri"/>
          <w:sz w:val="24"/>
        </w:rPr>
        <w:t xml:space="preserve">dditional </w:t>
      </w:r>
      <w:r w:rsidR="00A955AD">
        <w:rPr>
          <w:rFonts w:ascii="Calibri" w:eastAsia="Calibri" w:hAnsi="Calibri" w:cs="Calibri"/>
          <w:sz w:val="24"/>
        </w:rPr>
        <w:t xml:space="preserve">fluid </w:t>
      </w:r>
      <w:r w:rsidR="004B50B1">
        <w:rPr>
          <w:rFonts w:ascii="Calibri" w:eastAsia="Calibri" w:hAnsi="Calibri" w:cs="Calibri"/>
          <w:sz w:val="24"/>
        </w:rPr>
        <w:t>should be obtained for</w:t>
      </w:r>
      <w:r w:rsidR="00B529C7">
        <w:rPr>
          <w:rFonts w:ascii="Calibri" w:eastAsia="Calibri" w:hAnsi="Calibri" w:cs="Calibri"/>
          <w:sz w:val="24"/>
        </w:rPr>
        <w:t xml:space="preserve"> other tests, such as </w:t>
      </w:r>
      <w:r w:rsidR="004B50B1">
        <w:rPr>
          <w:rFonts w:ascii="Calibri" w:eastAsia="Calibri" w:hAnsi="Calibri" w:cs="Calibri"/>
          <w:sz w:val="24"/>
        </w:rPr>
        <w:t xml:space="preserve">cell counts, pH, etc. </w:t>
      </w:r>
      <w:commentRangeEnd w:id="58"/>
      <w:r w:rsidR="00DC0DFF">
        <w:rPr>
          <w:rStyle w:val="CommentReference"/>
        </w:rPr>
        <w:commentReference w:id="58"/>
      </w:r>
    </w:p>
    <w:p w14:paraId="632DD730" w14:textId="77777777" w:rsidR="00765ED2" w:rsidRDefault="00765ED2">
      <w:pPr>
        <w:pStyle w:val="Normal1"/>
        <w:spacing w:line="240" w:lineRule="auto"/>
      </w:pPr>
    </w:p>
    <w:p w14:paraId="67C5C748" w14:textId="4BBA7D28" w:rsidR="00B139E0" w:rsidRDefault="00DF744C">
      <w:pPr>
        <w:pStyle w:val="Normal1"/>
        <w:spacing w:line="240" w:lineRule="auto"/>
      </w:pPr>
      <w:r>
        <w:rPr>
          <w:rFonts w:ascii="Calibri" w:eastAsia="Calibri" w:hAnsi="Calibri" w:cs="Calibri"/>
          <w:sz w:val="24"/>
        </w:rPr>
        <w:t>4</w:t>
      </w:r>
      <w:r w:rsidR="004B50B1">
        <w:rPr>
          <w:rFonts w:ascii="Calibri" w:eastAsia="Calibri" w:hAnsi="Calibri" w:cs="Calibri"/>
          <w:sz w:val="24"/>
        </w:rPr>
        <w:t>.</w:t>
      </w:r>
      <w:r w:rsidR="00200586">
        <w:rPr>
          <w:rFonts w:ascii="Calibri" w:eastAsia="Calibri" w:hAnsi="Calibri" w:cs="Calibri"/>
          <w:sz w:val="24"/>
        </w:rPr>
        <w:t>11</w:t>
      </w:r>
      <w:r w:rsidR="004B50B1">
        <w:rPr>
          <w:rFonts w:ascii="Calibri" w:eastAsia="Calibri" w:hAnsi="Calibri" w:cs="Calibri"/>
          <w:sz w:val="24"/>
        </w:rPr>
        <w:t xml:space="preserve"> Once </w:t>
      </w:r>
      <w:r w:rsidR="00B529C7">
        <w:rPr>
          <w:rFonts w:ascii="Calibri" w:eastAsia="Calibri" w:hAnsi="Calibri" w:cs="Calibri"/>
          <w:sz w:val="24"/>
        </w:rPr>
        <w:t xml:space="preserve">the </w:t>
      </w:r>
      <w:r w:rsidR="004B50B1">
        <w:rPr>
          <w:rFonts w:ascii="Calibri" w:eastAsia="Calibri" w:hAnsi="Calibri" w:cs="Calibri"/>
          <w:sz w:val="24"/>
        </w:rPr>
        <w:t>samples are obtained</w:t>
      </w:r>
      <w:r w:rsidR="007A03AF">
        <w:rPr>
          <w:rFonts w:ascii="Calibri" w:eastAsia="Calibri" w:hAnsi="Calibri" w:cs="Calibri"/>
          <w:sz w:val="24"/>
        </w:rPr>
        <w:t>,</w:t>
      </w:r>
      <w:r w:rsidR="004B50B1">
        <w:rPr>
          <w:rFonts w:ascii="Calibri" w:eastAsia="Calibri" w:hAnsi="Calibri" w:cs="Calibri"/>
          <w:sz w:val="24"/>
        </w:rPr>
        <w:t xml:space="preserve"> measure the opening pleural pressures</w:t>
      </w:r>
      <w:r w:rsidR="00CE429B">
        <w:rPr>
          <w:rFonts w:ascii="Calibri" w:eastAsia="Calibri" w:hAnsi="Calibri" w:cs="Calibri"/>
          <w:sz w:val="24"/>
        </w:rPr>
        <w:t>. The aspiration should stop when the pleural pressure</w:t>
      </w:r>
      <w:r w:rsidR="00BA5197">
        <w:rPr>
          <w:rFonts w:ascii="Calibri" w:eastAsia="Calibri" w:hAnsi="Calibri" w:cs="Calibri"/>
          <w:sz w:val="24"/>
        </w:rPr>
        <w:t xml:space="preserve"> drops to -20mm H20</w:t>
      </w:r>
      <w:r w:rsidR="00CE429B">
        <w:rPr>
          <w:rFonts w:ascii="Calibri" w:eastAsia="Calibri" w:hAnsi="Calibri" w:cs="Calibri"/>
          <w:sz w:val="24"/>
        </w:rPr>
        <w:t>.</w:t>
      </w:r>
    </w:p>
    <w:p w14:paraId="297AFAD6" w14:textId="77777777" w:rsidR="00B139E0" w:rsidRDefault="00B139E0">
      <w:pPr>
        <w:pStyle w:val="Normal1"/>
        <w:spacing w:line="240" w:lineRule="auto"/>
      </w:pPr>
    </w:p>
    <w:p w14:paraId="6DF5A9DF" w14:textId="2E225874" w:rsidR="00B139E0" w:rsidRDefault="00DF744C">
      <w:pPr>
        <w:pStyle w:val="Normal1"/>
        <w:spacing w:line="240" w:lineRule="auto"/>
      </w:pPr>
      <w:r>
        <w:rPr>
          <w:rFonts w:ascii="Calibri" w:eastAsia="Calibri" w:hAnsi="Calibri" w:cs="Calibri"/>
          <w:sz w:val="24"/>
        </w:rPr>
        <w:t>4</w:t>
      </w:r>
      <w:r w:rsidR="004B50B1">
        <w:rPr>
          <w:rFonts w:ascii="Calibri" w:eastAsia="Calibri" w:hAnsi="Calibri" w:cs="Calibri"/>
          <w:sz w:val="24"/>
        </w:rPr>
        <w:t>.1</w:t>
      </w:r>
      <w:r w:rsidR="00200586">
        <w:rPr>
          <w:rFonts w:ascii="Calibri" w:eastAsia="Calibri" w:hAnsi="Calibri" w:cs="Calibri"/>
          <w:sz w:val="24"/>
        </w:rPr>
        <w:t>2</w:t>
      </w:r>
      <w:r w:rsidR="004B50B1">
        <w:rPr>
          <w:rFonts w:ascii="Calibri" w:eastAsia="Calibri" w:hAnsi="Calibri" w:cs="Calibri"/>
          <w:sz w:val="24"/>
        </w:rPr>
        <w:t xml:space="preserve"> When ready to remove the catheter generate negative pressure </w:t>
      </w:r>
      <w:r w:rsidR="00B529C7">
        <w:rPr>
          <w:rFonts w:ascii="Calibri" w:eastAsia="Calibri" w:hAnsi="Calibri" w:cs="Calibri"/>
          <w:sz w:val="24"/>
        </w:rPr>
        <w:t>with the syringe by pulling back on the plunger</w:t>
      </w:r>
      <w:r w:rsidR="004B50B1">
        <w:rPr>
          <w:rFonts w:ascii="Calibri" w:eastAsia="Calibri" w:hAnsi="Calibri" w:cs="Calibri"/>
          <w:sz w:val="24"/>
        </w:rPr>
        <w:t xml:space="preserve"> or have the patient generate negative pressure by continuously humming or saying ‘E’.</w:t>
      </w:r>
    </w:p>
    <w:p w14:paraId="0482D0D1" w14:textId="77777777" w:rsidR="00B139E0" w:rsidRDefault="00B139E0">
      <w:pPr>
        <w:pStyle w:val="Normal1"/>
        <w:spacing w:line="240" w:lineRule="auto"/>
      </w:pPr>
    </w:p>
    <w:p w14:paraId="5281D20D" w14:textId="4FFED0CE" w:rsidR="00977E84" w:rsidRDefault="00DF744C">
      <w:pPr>
        <w:pStyle w:val="Normal1"/>
        <w:spacing w:line="240" w:lineRule="auto"/>
      </w:pPr>
      <w:r>
        <w:rPr>
          <w:rFonts w:ascii="Calibri" w:eastAsia="Calibri" w:hAnsi="Calibri" w:cs="Calibri"/>
          <w:sz w:val="24"/>
        </w:rPr>
        <w:t>4</w:t>
      </w:r>
      <w:r w:rsidR="004B50B1">
        <w:rPr>
          <w:rFonts w:ascii="Calibri" w:eastAsia="Calibri" w:hAnsi="Calibri" w:cs="Calibri"/>
          <w:sz w:val="24"/>
        </w:rPr>
        <w:t xml:space="preserve">.12. After the catheter has been removed, make sure there is no bleeding or oozing </w:t>
      </w:r>
      <w:r w:rsidR="006C35B3">
        <w:rPr>
          <w:rFonts w:ascii="Calibri" w:eastAsia="Calibri" w:hAnsi="Calibri" w:cs="Calibri"/>
          <w:sz w:val="24"/>
        </w:rPr>
        <w:t>(if there is continue to</w:t>
      </w:r>
      <w:r w:rsidR="00B63175">
        <w:rPr>
          <w:rFonts w:ascii="Calibri" w:eastAsia="Calibri" w:hAnsi="Calibri" w:cs="Calibri"/>
          <w:sz w:val="24"/>
        </w:rPr>
        <w:t xml:space="preserve"> apply pressure until it stops), </w:t>
      </w:r>
      <w:r w:rsidR="004B50B1">
        <w:rPr>
          <w:rFonts w:ascii="Calibri" w:eastAsia="Calibri" w:hAnsi="Calibri" w:cs="Calibri"/>
          <w:sz w:val="24"/>
        </w:rPr>
        <w:t xml:space="preserve">and place </w:t>
      </w:r>
      <w:r w:rsidR="00B63175">
        <w:rPr>
          <w:rFonts w:ascii="Calibri" w:eastAsia="Calibri" w:hAnsi="Calibri" w:cs="Calibri"/>
          <w:sz w:val="24"/>
        </w:rPr>
        <w:t>a bandage and a clean dry dressing</w:t>
      </w:r>
      <w:r w:rsidR="00BA5197">
        <w:rPr>
          <w:rFonts w:ascii="Calibri" w:eastAsia="Calibri" w:hAnsi="Calibri" w:cs="Calibri"/>
          <w:sz w:val="24"/>
        </w:rPr>
        <w:t xml:space="preserve"> over the insertion site</w:t>
      </w:r>
      <w:r w:rsidR="00B63175">
        <w:rPr>
          <w:rFonts w:ascii="Calibri" w:eastAsia="Calibri" w:hAnsi="Calibri" w:cs="Calibri"/>
          <w:sz w:val="24"/>
        </w:rPr>
        <w:t>.</w:t>
      </w:r>
    </w:p>
    <w:p w14:paraId="59643030" w14:textId="77777777" w:rsidR="00B139E0" w:rsidRDefault="00B139E0">
      <w:pPr>
        <w:pStyle w:val="Normal1"/>
        <w:spacing w:line="240" w:lineRule="auto"/>
      </w:pPr>
    </w:p>
    <w:p w14:paraId="739977C1" w14:textId="4A9D926C" w:rsidR="00B139E0" w:rsidRPr="00414425" w:rsidRDefault="00DF744C">
      <w:pPr>
        <w:pStyle w:val="Normal1"/>
        <w:spacing w:line="240" w:lineRule="auto"/>
      </w:pPr>
      <w:r w:rsidRPr="00414425">
        <w:rPr>
          <w:rFonts w:ascii="Calibri" w:eastAsia="Calibri" w:hAnsi="Calibri" w:cs="Calibri"/>
          <w:sz w:val="24"/>
        </w:rPr>
        <w:t>5</w:t>
      </w:r>
      <w:ins w:id="59" w:author="Dipesh Navani" w:date="2015-07-24T12:37:00Z">
        <w:r w:rsidR="00463CFC">
          <w:rPr>
            <w:rFonts w:ascii="Calibri" w:eastAsia="Calibri" w:hAnsi="Calibri" w:cs="Calibri"/>
            <w:sz w:val="24"/>
          </w:rPr>
          <w:t>.</w:t>
        </w:r>
      </w:ins>
      <w:r w:rsidR="004B50B1" w:rsidRPr="00414425">
        <w:rPr>
          <w:rFonts w:ascii="Calibri" w:eastAsia="Calibri" w:hAnsi="Calibri" w:cs="Calibri"/>
          <w:sz w:val="24"/>
        </w:rPr>
        <w:t xml:space="preserve"> Post-procedur</w:t>
      </w:r>
      <w:r w:rsidR="007A03AF">
        <w:rPr>
          <w:rFonts w:ascii="Calibri" w:eastAsia="Calibri" w:hAnsi="Calibri" w:cs="Calibri"/>
          <w:sz w:val="24"/>
        </w:rPr>
        <w:t>al</w:t>
      </w:r>
      <w:r w:rsidR="004B50B1" w:rsidRPr="00414425">
        <w:rPr>
          <w:rFonts w:ascii="Calibri" w:eastAsia="Calibri" w:hAnsi="Calibri" w:cs="Calibri"/>
          <w:sz w:val="24"/>
        </w:rPr>
        <w:t xml:space="preserve"> care.</w:t>
      </w:r>
    </w:p>
    <w:p w14:paraId="3597B6C0" w14:textId="7FE56BD4" w:rsidR="00B139E0" w:rsidRDefault="00A955AD">
      <w:pPr>
        <w:pStyle w:val="Normal1"/>
        <w:spacing w:line="240" w:lineRule="auto"/>
      </w:pPr>
      <w:r>
        <w:rPr>
          <w:rFonts w:ascii="Calibri" w:eastAsia="Calibri" w:hAnsi="Calibri" w:cs="Calibri"/>
          <w:sz w:val="24"/>
        </w:rPr>
        <w:t>Post-procedur</w:t>
      </w:r>
      <w:r w:rsidR="007A03AF">
        <w:rPr>
          <w:rFonts w:ascii="Calibri" w:eastAsia="Calibri" w:hAnsi="Calibri" w:cs="Calibri"/>
          <w:sz w:val="24"/>
        </w:rPr>
        <w:t>al</w:t>
      </w:r>
      <w:r>
        <w:rPr>
          <w:rFonts w:ascii="Calibri" w:eastAsia="Calibri" w:hAnsi="Calibri" w:cs="Calibri"/>
          <w:sz w:val="24"/>
        </w:rPr>
        <w:t xml:space="preserve"> care is </w:t>
      </w:r>
      <w:r w:rsidR="004B50B1">
        <w:rPr>
          <w:rFonts w:ascii="Calibri" w:eastAsia="Calibri" w:hAnsi="Calibri" w:cs="Calibri"/>
          <w:sz w:val="24"/>
        </w:rPr>
        <w:t>dependent upon each institution. Often a chest x-ray is obtained to rule out pneumothorax</w:t>
      </w:r>
      <w:r w:rsidR="00C20D82">
        <w:rPr>
          <w:rFonts w:ascii="Calibri" w:eastAsia="Calibri" w:hAnsi="Calibri" w:cs="Calibri"/>
          <w:sz w:val="24"/>
        </w:rPr>
        <w:t>, but is not required</w:t>
      </w:r>
      <w:r w:rsidR="004B50B1">
        <w:rPr>
          <w:rFonts w:ascii="Calibri" w:eastAsia="Calibri" w:hAnsi="Calibri" w:cs="Calibri"/>
          <w:sz w:val="24"/>
        </w:rPr>
        <w:t>.</w:t>
      </w:r>
      <w:r w:rsidR="00C20D82">
        <w:rPr>
          <w:rFonts w:ascii="Calibri" w:eastAsia="Calibri" w:hAnsi="Calibri" w:cs="Calibri"/>
          <w:sz w:val="24"/>
        </w:rPr>
        <w:t xml:space="preserve"> </w:t>
      </w:r>
      <w:r w:rsidR="004B50B1">
        <w:rPr>
          <w:rFonts w:ascii="Calibri" w:eastAsia="Calibri" w:hAnsi="Calibri" w:cs="Calibri"/>
          <w:sz w:val="24"/>
        </w:rPr>
        <w:t xml:space="preserve">If there is no evidence of pneumothorax the patient is released to home. </w:t>
      </w:r>
    </w:p>
    <w:p w14:paraId="0743D0ED" w14:textId="77777777" w:rsidR="00B139E0" w:rsidRDefault="00B139E0">
      <w:pPr>
        <w:pStyle w:val="Normal1"/>
        <w:spacing w:line="240" w:lineRule="auto"/>
      </w:pPr>
    </w:p>
    <w:p w14:paraId="4D85D43B" w14:textId="07508ECD" w:rsidR="00B139E0" w:rsidRDefault="00CE429B">
      <w:pPr>
        <w:pStyle w:val="Normal1"/>
        <w:spacing w:line="240" w:lineRule="auto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Summary:</w:t>
      </w:r>
    </w:p>
    <w:p w14:paraId="24BD2566" w14:textId="77777777" w:rsidR="00CE429B" w:rsidRDefault="00CE429B">
      <w:pPr>
        <w:pStyle w:val="Normal1"/>
        <w:spacing w:line="240" w:lineRule="auto"/>
        <w:rPr>
          <w:rFonts w:ascii="Calibri" w:eastAsia="Calibri" w:hAnsi="Calibri" w:cs="Calibri"/>
          <w:b/>
          <w:sz w:val="28"/>
        </w:rPr>
      </w:pPr>
    </w:p>
    <w:p w14:paraId="72C63D3A" w14:textId="4AB9617D" w:rsidR="00C20D82" w:rsidRDefault="004B50B1">
      <w:pPr>
        <w:pStyle w:val="Normal1"/>
        <w:spacing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A thoracentesis is a bedside procedure that can yield valuable diagnostic information as well as offer therapeutic benefit in patients with pleural effusion. </w:t>
      </w:r>
      <w:r w:rsidR="00C20D82">
        <w:rPr>
          <w:rFonts w:ascii="Calibri" w:eastAsia="Calibri" w:hAnsi="Calibri" w:cs="Calibri"/>
          <w:sz w:val="24"/>
        </w:rPr>
        <w:t xml:space="preserve">It can be done in the clinic or at bedside with minimal risk. </w:t>
      </w:r>
    </w:p>
    <w:p w14:paraId="1F66A5A5" w14:textId="77777777" w:rsidR="007A03AF" w:rsidRDefault="007A03AF">
      <w:pPr>
        <w:pStyle w:val="Normal1"/>
        <w:spacing w:line="240" w:lineRule="auto"/>
        <w:rPr>
          <w:rFonts w:ascii="Calibri" w:eastAsia="Calibri" w:hAnsi="Calibri" w:cs="Calibri"/>
          <w:sz w:val="24"/>
        </w:rPr>
      </w:pPr>
    </w:p>
    <w:p w14:paraId="591F7527" w14:textId="2F7C0380" w:rsidR="00B139E0" w:rsidRDefault="004B50B1">
      <w:pPr>
        <w:pStyle w:val="Normal1"/>
        <w:spacing w:line="240" w:lineRule="auto"/>
      </w:pPr>
      <w:r>
        <w:rPr>
          <w:rFonts w:ascii="Calibri" w:eastAsia="Calibri" w:hAnsi="Calibri" w:cs="Calibri"/>
          <w:sz w:val="24"/>
        </w:rPr>
        <w:t>The procedure should be performed under US guidanc</w:t>
      </w:r>
      <w:r w:rsidR="00C20D82">
        <w:rPr>
          <w:rFonts w:ascii="Calibri" w:eastAsia="Calibri" w:hAnsi="Calibri" w:cs="Calibri"/>
          <w:sz w:val="24"/>
        </w:rPr>
        <w:t xml:space="preserve">e </w:t>
      </w:r>
      <w:r w:rsidR="00516570">
        <w:rPr>
          <w:rFonts w:ascii="Calibri" w:eastAsia="Calibri" w:hAnsi="Calibri" w:cs="Calibri"/>
          <w:sz w:val="24"/>
        </w:rPr>
        <w:t xml:space="preserve">by </w:t>
      </w:r>
      <w:r w:rsidR="00C20D82">
        <w:rPr>
          <w:rFonts w:ascii="Calibri" w:eastAsia="Calibri" w:hAnsi="Calibri" w:cs="Calibri"/>
          <w:sz w:val="24"/>
        </w:rPr>
        <w:t>an experienced clinician. If US is not available, the extent of the effusion</w:t>
      </w:r>
      <w:r w:rsidR="00516570">
        <w:rPr>
          <w:rFonts w:ascii="Calibri" w:eastAsia="Calibri" w:hAnsi="Calibri" w:cs="Calibri"/>
          <w:sz w:val="24"/>
        </w:rPr>
        <w:t xml:space="preserve"> can be determined by chest percussion and chest X-ray. </w:t>
      </w:r>
    </w:p>
    <w:p w14:paraId="439F07A9" w14:textId="11B07082" w:rsidR="0076195B" w:rsidRDefault="00D62054">
      <w:pPr>
        <w:pStyle w:val="Normal1"/>
        <w:spacing w:line="240" w:lineRule="auto"/>
        <w:rPr>
          <w:rFonts w:ascii="Calibri" w:eastAsia="Calibri" w:hAnsi="Calibri" w:cs="Calibri"/>
          <w:sz w:val="24"/>
        </w:rPr>
      </w:pPr>
      <w:r w:rsidRPr="0076195B">
        <w:rPr>
          <w:rFonts w:ascii="Calibri" w:eastAsia="Calibri" w:hAnsi="Calibri" w:cs="Calibri"/>
          <w:sz w:val="24"/>
        </w:rPr>
        <w:t>Biochemical, microbiological</w:t>
      </w:r>
      <w:r w:rsidR="007A03AF">
        <w:rPr>
          <w:rFonts w:ascii="Calibri" w:eastAsia="Calibri" w:hAnsi="Calibri" w:cs="Calibri"/>
          <w:sz w:val="24"/>
        </w:rPr>
        <w:t>,</w:t>
      </w:r>
      <w:r w:rsidRPr="0076195B">
        <w:rPr>
          <w:rFonts w:ascii="Calibri" w:eastAsia="Calibri" w:hAnsi="Calibri" w:cs="Calibri"/>
          <w:sz w:val="24"/>
        </w:rPr>
        <w:t xml:space="preserve"> and cytological analyses of the aspirated fluid allow</w:t>
      </w:r>
      <w:r w:rsidR="007A03AF">
        <w:rPr>
          <w:rFonts w:ascii="Calibri" w:eastAsia="Calibri" w:hAnsi="Calibri" w:cs="Calibri"/>
          <w:sz w:val="24"/>
        </w:rPr>
        <w:t xml:space="preserve"> one</w:t>
      </w:r>
      <w:r w:rsidRPr="0076195B">
        <w:rPr>
          <w:rFonts w:ascii="Calibri" w:eastAsia="Calibri" w:hAnsi="Calibri" w:cs="Calibri"/>
          <w:sz w:val="24"/>
        </w:rPr>
        <w:t xml:space="preserve"> to narrow down the differential diagnosis of the effusion.</w:t>
      </w:r>
      <w:r w:rsidR="0076195B" w:rsidRPr="0076195B">
        <w:rPr>
          <w:rFonts w:ascii="Calibri" w:eastAsia="Calibri" w:hAnsi="Calibri" w:cs="Calibri"/>
          <w:sz w:val="24"/>
        </w:rPr>
        <w:t xml:space="preserve"> </w:t>
      </w:r>
      <w:commentRangeStart w:id="60"/>
      <w:r w:rsidR="0076195B" w:rsidRPr="0076195B">
        <w:rPr>
          <w:rFonts w:ascii="Calibri" w:eastAsia="Calibri" w:hAnsi="Calibri" w:cs="Calibri"/>
          <w:sz w:val="24"/>
        </w:rPr>
        <w:t xml:space="preserve">Cytology and microbiological analysis are performed to determine if malignancy or infection is present.  Biochemical analysis of the aspirated pleural fluid </w:t>
      </w:r>
      <w:r w:rsidRPr="0076195B">
        <w:rPr>
          <w:rFonts w:ascii="Calibri" w:eastAsia="Calibri" w:hAnsi="Calibri" w:cs="Calibri"/>
          <w:sz w:val="24"/>
        </w:rPr>
        <w:t xml:space="preserve">allows to </w:t>
      </w:r>
      <w:r w:rsidR="0076195B" w:rsidRPr="0076195B">
        <w:rPr>
          <w:rFonts w:ascii="Calibri" w:eastAsia="Calibri" w:hAnsi="Calibri" w:cs="Calibri"/>
          <w:sz w:val="24"/>
        </w:rPr>
        <w:t>distinguish exudates from transudates</w:t>
      </w:r>
      <w:r w:rsidR="0076195B">
        <w:rPr>
          <w:rFonts w:ascii="Calibri" w:eastAsia="Calibri" w:hAnsi="Calibri" w:cs="Calibri"/>
          <w:sz w:val="24"/>
        </w:rPr>
        <w:t xml:space="preserve"> (</w:t>
      </w:r>
      <w:r w:rsidR="0076195B" w:rsidRPr="007A03AF">
        <w:rPr>
          <w:rFonts w:ascii="Calibri" w:eastAsia="Calibri" w:hAnsi="Calibri" w:cs="Calibri"/>
          <w:b/>
          <w:sz w:val="24"/>
        </w:rPr>
        <w:t>Figure 3</w:t>
      </w:r>
      <w:r w:rsidR="0076195B">
        <w:rPr>
          <w:rFonts w:ascii="Calibri" w:eastAsia="Calibri" w:hAnsi="Calibri" w:cs="Calibri"/>
          <w:sz w:val="24"/>
        </w:rPr>
        <w:t>)</w:t>
      </w:r>
      <w:r w:rsidRPr="0076195B">
        <w:rPr>
          <w:rFonts w:ascii="Calibri" w:eastAsia="Calibri" w:hAnsi="Calibri" w:cs="Calibri"/>
          <w:sz w:val="24"/>
        </w:rPr>
        <w:t xml:space="preserve">, which </w:t>
      </w:r>
      <w:r w:rsidR="0076195B" w:rsidRPr="0076195B">
        <w:rPr>
          <w:rFonts w:ascii="Calibri" w:eastAsia="Calibri" w:hAnsi="Calibri" w:cs="Calibri"/>
          <w:sz w:val="24"/>
        </w:rPr>
        <w:t xml:space="preserve">then </w:t>
      </w:r>
      <w:r w:rsidRPr="0076195B">
        <w:rPr>
          <w:rFonts w:ascii="Calibri" w:eastAsia="Calibri" w:hAnsi="Calibri" w:cs="Calibri"/>
          <w:sz w:val="24"/>
        </w:rPr>
        <w:t>guide</w:t>
      </w:r>
      <w:r w:rsidR="0076195B" w:rsidRPr="0076195B">
        <w:rPr>
          <w:rFonts w:ascii="Calibri" w:eastAsia="Calibri" w:hAnsi="Calibri" w:cs="Calibri"/>
          <w:sz w:val="24"/>
        </w:rPr>
        <w:t>s</w:t>
      </w:r>
      <w:r w:rsidRPr="0076195B">
        <w:rPr>
          <w:rFonts w:ascii="Calibri" w:eastAsia="Calibri" w:hAnsi="Calibri" w:cs="Calibri"/>
          <w:sz w:val="24"/>
        </w:rPr>
        <w:t xml:space="preserve"> </w:t>
      </w:r>
      <w:r w:rsidR="00CE429B" w:rsidRPr="0076195B">
        <w:rPr>
          <w:rFonts w:ascii="Calibri" w:eastAsia="Calibri" w:hAnsi="Calibri" w:cs="Calibri"/>
          <w:sz w:val="24"/>
        </w:rPr>
        <w:t xml:space="preserve">the subsequent </w:t>
      </w:r>
      <w:r w:rsidRPr="0076195B">
        <w:rPr>
          <w:rFonts w:ascii="Calibri" w:eastAsia="Calibri" w:hAnsi="Calibri" w:cs="Calibri"/>
          <w:sz w:val="24"/>
        </w:rPr>
        <w:t>diagnostic workup</w:t>
      </w:r>
      <w:commentRangeEnd w:id="60"/>
      <w:r w:rsidR="0076195B">
        <w:rPr>
          <w:rStyle w:val="CommentReference"/>
        </w:rPr>
        <w:commentReference w:id="60"/>
      </w:r>
      <w:r w:rsidR="0076195B" w:rsidRPr="0076195B">
        <w:rPr>
          <w:rFonts w:ascii="Calibri" w:eastAsia="Calibri" w:hAnsi="Calibri" w:cs="Calibri"/>
          <w:sz w:val="24"/>
        </w:rPr>
        <w:t>.</w:t>
      </w:r>
      <w:r w:rsidR="0076195B">
        <w:rPr>
          <w:rFonts w:ascii="Calibri" w:eastAsia="Calibri" w:hAnsi="Calibri" w:cs="Calibri"/>
          <w:sz w:val="24"/>
        </w:rPr>
        <w:t xml:space="preserve"> </w:t>
      </w:r>
      <w:commentRangeStart w:id="61"/>
      <w:r w:rsidR="0076195B">
        <w:rPr>
          <w:rFonts w:ascii="Calibri" w:eastAsia="Calibri" w:hAnsi="Calibri" w:cs="Calibri"/>
          <w:sz w:val="24"/>
        </w:rPr>
        <w:t>When</w:t>
      </w:r>
      <w:commentRangeEnd w:id="61"/>
      <w:r w:rsidR="00FE1F45">
        <w:rPr>
          <w:rStyle w:val="CommentReference"/>
        </w:rPr>
        <w:commentReference w:id="61"/>
      </w:r>
      <w:r w:rsidR="0076195B">
        <w:rPr>
          <w:rFonts w:ascii="Calibri" w:eastAsia="Calibri" w:hAnsi="Calibri" w:cs="Calibri"/>
          <w:sz w:val="24"/>
        </w:rPr>
        <w:t xml:space="preserve"> thoracentesis is performed properly the risk of complications is very low.</w:t>
      </w:r>
    </w:p>
    <w:p w14:paraId="0DE66C4D" w14:textId="77777777" w:rsidR="004D2B53" w:rsidRDefault="004D2B53">
      <w:pPr>
        <w:pStyle w:val="Normal1"/>
        <w:spacing w:line="240" w:lineRule="auto"/>
        <w:rPr>
          <w:rFonts w:ascii="Calibri" w:eastAsia="Calibri" w:hAnsi="Calibri" w:cs="Calibri"/>
          <w:sz w:val="24"/>
        </w:rPr>
      </w:pPr>
    </w:p>
    <w:p w14:paraId="2BEFC7F0" w14:textId="464BF1FA" w:rsidR="00B139E0" w:rsidRDefault="004B50B1">
      <w:pPr>
        <w:pStyle w:val="Normal1"/>
        <w:spacing w:line="240" w:lineRule="auto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Figures and legends.</w:t>
      </w:r>
    </w:p>
    <w:p w14:paraId="3849922D" w14:textId="77777777" w:rsidR="00123F18" w:rsidRDefault="00123F18">
      <w:pPr>
        <w:pStyle w:val="Normal1"/>
        <w:spacing w:line="240" w:lineRule="auto"/>
      </w:pPr>
    </w:p>
    <w:p w14:paraId="3515B739" w14:textId="2A3E0D4A" w:rsidR="00B139E0" w:rsidRPr="00A93064" w:rsidRDefault="00075910">
      <w:pPr>
        <w:pStyle w:val="Normal1"/>
        <w:spacing w:line="240" w:lineRule="auto"/>
        <w:rPr>
          <w:rFonts w:ascii="Calibri" w:eastAsia="Calibri" w:hAnsi="Calibri" w:cs="Calibri"/>
          <w:sz w:val="24"/>
        </w:rPr>
      </w:pPr>
      <w:commentRangeStart w:id="62"/>
      <w:r w:rsidRPr="00A93064">
        <w:rPr>
          <w:rFonts w:ascii="Calibri" w:eastAsia="Calibri" w:hAnsi="Calibri" w:cs="Calibri"/>
          <w:sz w:val="24"/>
        </w:rPr>
        <w:t>Figure 1</w:t>
      </w:r>
      <w:r w:rsidR="004B50B1" w:rsidRPr="00A93064">
        <w:rPr>
          <w:rFonts w:ascii="Calibri" w:eastAsia="Calibri" w:hAnsi="Calibri" w:cs="Calibri"/>
          <w:sz w:val="24"/>
        </w:rPr>
        <w:t xml:space="preserve">. </w:t>
      </w:r>
      <w:r w:rsidR="00A93064">
        <w:rPr>
          <w:rFonts w:ascii="Calibri" w:eastAsia="Calibri" w:hAnsi="Calibri" w:cs="Calibri"/>
          <w:sz w:val="24"/>
        </w:rPr>
        <w:t>P</w:t>
      </w:r>
      <w:r w:rsidR="004B50B1" w:rsidRPr="00A93064">
        <w:rPr>
          <w:rFonts w:ascii="Calibri" w:eastAsia="Calibri" w:hAnsi="Calibri" w:cs="Calibri"/>
          <w:sz w:val="24"/>
        </w:rPr>
        <w:t>ositioning of</w:t>
      </w:r>
      <w:r w:rsidR="00A93064">
        <w:rPr>
          <w:rFonts w:ascii="Calibri" w:eastAsia="Calibri" w:hAnsi="Calibri" w:cs="Calibri"/>
          <w:sz w:val="24"/>
        </w:rPr>
        <w:t xml:space="preserve"> the </w:t>
      </w:r>
      <w:r w:rsidR="004B50B1" w:rsidRPr="00A93064">
        <w:rPr>
          <w:rFonts w:ascii="Calibri" w:eastAsia="Calibri" w:hAnsi="Calibri" w:cs="Calibri"/>
          <w:sz w:val="24"/>
        </w:rPr>
        <w:t xml:space="preserve">patient </w:t>
      </w:r>
      <w:r w:rsidR="00A93064">
        <w:rPr>
          <w:rFonts w:ascii="Calibri" w:eastAsia="Calibri" w:hAnsi="Calibri" w:cs="Calibri"/>
          <w:sz w:val="24"/>
        </w:rPr>
        <w:t xml:space="preserve">for </w:t>
      </w:r>
      <w:r w:rsidR="004B50B1" w:rsidRPr="00A93064">
        <w:rPr>
          <w:rFonts w:ascii="Calibri" w:eastAsia="Calibri" w:hAnsi="Calibri" w:cs="Calibri"/>
          <w:sz w:val="24"/>
        </w:rPr>
        <w:t>optimal catheter placement</w:t>
      </w:r>
      <w:commentRangeEnd w:id="62"/>
      <w:r w:rsidR="0076195B">
        <w:rPr>
          <w:rStyle w:val="CommentReference"/>
        </w:rPr>
        <w:commentReference w:id="62"/>
      </w:r>
    </w:p>
    <w:p w14:paraId="5E172AE3" w14:textId="77777777" w:rsidR="00A93064" w:rsidRDefault="00A93064">
      <w:pPr>
        <w:pStyle w:val="Normal1"/>
        <w:spacing w:line="240" w:lineRule="auto"/>
      </w:pPr>
    </w:p>
    <w:p w14:paraId="79798928" w14:textId="08CCF18F" w:rsidR="00123F18" w:rsidRPr="0076195B" w:rsidRDefault="00075910" w:rsidP="00075910">
      <w:pPr>
        <w:pStyle w:val="Normal1"/>
        <w:spacing w:line="240" w:lineRule="auto"/>
        <w:rPr>
          <w:rFonts w:ascii="Calibri" w:eastAsia="Calibri" w:hAnsi="Calibri" w:cs="Calibri"/>
          <w:sz w:val="24"/>
        </w:rPr>
      </w:pPr>
      <w:commentRangeStart w:id="63"/>
      <w:r w:rsidRPr="0076195B">
        <w:rPr>
          <w:rFonts w:ascii="Calibri" w:eastAsia="Calibri" w:hAnsi="Calibri" w:cs="Calibri"/>
          <w:sz w:val="24"/>
        </w:rPr>
        <w:t xml:space="preserve">Figure 2. Chest </w:t>
      </w:r>
      <w:r w:rsidR="007E66E9">
        <w:rPr>
          <w:rFonts w:ascii="Calibri" w:eastAsia="Calibri" w:hAnsi="Calibri" w:cs="Calibri"/>
          <w:sz w:val="24"/>
        </w:rPr>
        <w:t>Ultrasound</w:t>
      </w:r>
    </w:p>
    <w:commentRangeEnd w:id="63"/>
    <w:p w14:paraId="537E7989" w14:textId="43B1F464" w:rsidR="00A93064" w:rsidRPr="007A03AF" w:rsidRDefault="007E66E9">
      <w:pPr>
        <w:pStyle w:val="Normal1"/>
        <w:spacing w:line="240" w:lineRule="auto"/>
        <w:rPr>
          <w:rFonts w:ascii="Calibri" w:eastAsia="Calibri" w:hAnsi="Calibri" w:cs="Calibri"/>
          <w:color w:val="0000FF" w:themeColor="hyperlink"/>
          <w:sz w:val="24"/>
          <w:u w:val="single"/>
        </w:rPr>
      </w:pPr>
      <w:r>
        <w:rPr>
          <w:rStyle w:val="CommentReference"/>
        </w:rPr>
        <w:commentReference w:id="63"/>
      </w:r>
    </w:p>
    <w:p w14:paraId="72EF3F2D" w14:textId="2D87A87F" w:rsidR="00B139E0" w:rsidRPr="007E66E9" w:rsidRDefault="00075910" w:rsidP="003F474B">
      <w:pPr>
        <w:pStyle w:val="Normal1"/>
        <w:spacing w:line="240" w:lineRule="auto"/>
        <w:rPr>
          <w:rFonts w:ascii="Calibri" w:eastAsia="Calibri" w:hAnsi="Calibri" w:cs="Calibri"/>
          <w:sz w:val="24"/>
        </w:rPr>
      </w:pPr>
      <w:commentRangeStart w:id="64"/>
      <w:r w:rsidRPr="007E66E9">
        <w:rPr>
          <w:rFonts w:ascii="Calibri" w:eastAsia="Calibri" w:hAnsi="Calibri" w:cs="Calibri"/>
          <w:sz w:val="24"/>
        </w:rPr>
        <w:t>Figure 3</w:t>
      </w:r>
      <w:r w:rsidR="003F474B" w:rsidRPr="007E66E9">
        <w:rPr>
          <w:rFonts w:ascii="Calibri" w:eastAsia="Calibri" w:hAnsi="Calibri" w:cs="Calibri"/>
          <w:sz w:val="24"/>
        </w:rPr>
        <w:t>. Light’s criteria</w:t>
      </w:r>
      <w:commentRangeEnd w:id="64"/>
      <w:r w:rsidR="007E66E9">
        <w:rPr>
          <w:rStyle w:val="CommentReference"/>
        </w:rPr>
        <w:commentReference w:id="64"/>
      </w:r>
    </w:p>
    <w:p w14:paraId="1CAF5FBD" w14:textId="1907A967" w:rsidR="00C20D82" w:rsidRDefault="00C20D82" w:rsidP="003F474B">
      <w:pPr>
        <w:pStyle w:val="Normal1"/>
        <w:spacing w:line="240" w:lineRule="auto"/>
      </w:pPr>
    </w:p>
    <w:sectPr w:rsidR="00C20D82" w:rsidSect="00B139E0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5" w:author="Anna Sivachenko" w:date="2015-07-17T10:21:00Z" w:initials="AS">
    <w:p w14:paraId="3D5D0F5F" w14:textId="1B494EAA" w:rsidR="001A5EB2" w:rsidRDefault="001A5EB2">
      <w:pPr>
        <w:pStyle w:val="CommentText"/>
      </w:pPr>
      <w:r>
        <w:rPr>
          <w:rStyle w:val="CommentReference"/>
        </w:rPr>
        <w:annotationRef/>
      </w:r>
      <w:r>
        <w:t>F or Fr stands for so-called “French scale” for the catheter size. It is a commonly used system.</w:t>
      </w:r>
    </w:p>
  </w:comment>
  <w:comment w:id="4" w:author="Dennis McGonagle" w:date="2015-07-22T17:13:00Z" w:initials="DM">
    <w:p w14:paraId="52E5241E" w14:textId="6D7DFEF0" w:rsidR="001A5EB2" w:rsidRDefault="001A5EB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 xml:space="preserve">Production- let us know if you want this cut. </w:t>
      </w:r>
    </w:p>
  </w:comment>
  <w:comment w:id="6" w:author="Dipesh Navani" w:date="2015-07-24T12:02:00Z" w:initials="DN">
    <w:p w14:paraId="463692FF" w14:textId="799D9A65" w:rsidR="001A5EB2" w:rsidRDefault="001A5EB2">
      <w:pPr>
        <w:pStyle w:val="CommentText"/>
      </w:pPr>
      <w:r>
        <w:rPr>
          <w:rStyle w:val="CommentReference"/>
        </w:rPr>
        <w:annotationRef/>
      </w:r>
      <w:r>
        <w:t>I think this list is important and should not be cut.</w:t>
      </w:r>
    </w:p>
  </w:comment>
  <w:comment w:id="7" w:author="Anna Sivachenko" w:date="2015-07-21T16:32:00Z" w:initials="AS">
    <w:p w14:paraId="3609605A" w14:textId="2AC69826" w:rsidR="001A5EB2" w:rsidRDefault="001A5EB2">
      <w:pPr>
        <w:pStyle w:val="CommentText"/>
      </w:pPr>
      <w:r>
        <w:rPr>
          <w:rStyle w:val="CommentReference"/>
        </w:rPr>
        <w:annotationRef/>
      </w:r>
      <w:r>
        <w:t>This is a drawing that needs to be reproduced at your discretion.</w:t>
      </w:r>
    </w:p>
  </w:comment>
  <w:comment w:id="9" w:author="Anna Sivachenko" w:date="2015-07-21T16:37:00Z" w:initials="AS">
    <w:p w14:paraId="5B08BF45" w14:textId="2FF2742F" w:rsidR="001A5EB2" w:rsidRDefault="001A5EB2">
      <w:pPr>
        <w:pStyle w:val="CommentText"/>
      </w:pPr>
      <w:r>
        <w:rPr>
          <w:rStyle w:val="CommentReference"/>
        </w:rPr>
        <w:annotationRef/>
      </w:r>
      <w:r>
        <w:t xml:space="preserve">I asked to add this part because not all the institutions have access to chest ultrasound. </w:t>
      </w:r>
    </w:p>
  </w:comment>
  <w:comment w:id="10" w:author="Anna Sivachenko" w:date="2015-07-21T16:33:00Z" w:initials="AS">
    <w:p w14:paraId="1DD48DFD" w14:textId="34BFEE64" w:rsidR="001A5EB2" w:rsidRDefault="001A5EB2">
      <w:pPr>
        <w:pStyle w:val="CommentText"/>
      </w:pPr>
      <w:r>
        <w:rPr>
          <w:rStyle w:val="CommentReference"/>
        </w:rPr>
        <w:annotationRef/>
      </w:r>
      <w:r>
        <w:t>Figure 2 is a photograph that can be taken as a still shot during the filming.</w:t>
      </w:r>
    </w:p>
  </w:comment>
  <w:comment w:id="14" w:author="Anna Sivachenko" w:date="2015-07-28T14:17:00Z" w:initials="AS">
    <w:p w14:paraId="2F778CC5" w14:textId="762CFD1C" w:rsidR="00BD2F8C" w:rsidRDefault="00BD2F8C">
      <w:pPr>
        <w:pStyle w:val="CommentText"/>
      </w:pPr>
      <w:r>
        <w:rPr>
          <w:rStyle w:val="CommentReference"/>
        </w:rPr>
        <w:annotationRef/>
      </w:r>
      <w:r>
        <w:t xml:space="preserve">I think the word “type” here was used as a synonym to </w:t>
      </w:r>
      <w:r w:rsidR="000045EB">
        <w:t>“</w:t>
      </w:r>
      <w:r>
        <w:t>echogenicity</w:t>
      </w:r>
      <w:r w:rsidR="000045EB">
        <w:t>”</w:t>
      </w:r>
      <w:r>
        <w:t xml:space="preserve"> – which is a term to describe the strength of signal (“echo”) and</w:t>
      </w:r>
      <w:r w:rsidR="000045EB">
        <w:t xml:space="preserve">, simply put, </w:t>
      </w:r>
      <w:r>
        <w:t>reflects the darkne</w:t>
      </w:r>
      <w:r w:rsidR="000045EB">
        <w:t>ss of the pixels on the screen – the more echogenic the structure appears the brighter is the signal.</w:t>
      </w:r>
      <w:r>
        <w:t xml:space="preserve">  </w:t>
      </w:r>
      <w:r w:rsidR="001E2820">
        <w:t>AS 0728</w:t>
      </w:r>
    </w:p>
  </w:comment>
  <w:comment w:id="12" w:author="Dipesh Navani" w:date="2015-07-24T12:23:00Z" w:initials="DN">
    <w:p w14:paraId="75014D24" w14:textId="462BF31F" w:rsidR="001A5EB2" w:rsidRDefault="001A5EB2">
      <w:pPr>
        <w:pStyle w:val="CommentText"/>
      </w:pPr>
      <w:r>
        <w:rPr>
          <w:rStyle w:val="CommentReference"/>
        </w:rPr>
        <w:annotationRef/>
      </w:r>
      <w:r>
        <w:t>How can one qualify the type using US?</w:t>
      </w:r>
    </w:p>
  </w:comment>
  <w:comment w:id="18" w:author="Anna Sivachenko" w:date="2015-07-28T15:02:00Z" w:initials="AS">
    <w:p w14:paraId="3F2D4E1D" w14:textId="36F70858" w:rsidR="001E0A24" w:rsidRDefault="001E0A24">
      <w:pPr>
        <w:pStyle w:val="CommentText"/>
      </w:pPr>
      <w:r>
        <w:rPr>
          <w:rStyle w:val="CommentReference"/>
        </w:rPr>
        <w:annotationRef/>
      </w:r>
      <w:r w:rsidR="001E2820">
        <w:t>Changed. AS 0728</w:t>
      </w:r>
    </w:p>
  </w:comment>
  <w:comment w:id="11" w:author="Anna Sivachenko" w:date="2015-07-21T16:34:00Z" w:initials="AS">
    <w:p w14:paraId="56378755" w14:textId="2364F4DB" w:rsidR="001A5EB2" w:rsidRDefault="001A5EB2">
      <w:pPr>
        <w:pStyle w:val="CommentText"/>
      </w:pPr>
      <w:r>
        <w:rPr>
          <w:rStyle w:val="CommentReference"/>
        </w:rPr>
        <w:annotationRef/>
      </w:r>
      <w:r>
        <w:t xml:space="preserve">As chest sonography and US findings are complex subject and are beyond the scope of the manuscript, perhaps this part can be omitted from the script. However, </w:t>
      </w:r>
      <w:proofErr w:type="spellStart"/>
      <w:r>
        <w:t>Ms</w:t>
      </w:r>
      <w:proofErr w:type="spellEnd"/>
      <w:r>
        <w:t xml:space="preserve"> </w:t>
      </w:r>
      <w:proofErr w:type="spellStart"/>
      <w:r>
        <w:t>Fashjian</w:t>
      </w:r>
      <w:proofErr w:type="spellEnd"/>
      <w:r>
        <w:t xml:space="preserve"> will be performing the ultrasound as a part of the procedure to visualize the pleural effusion to be aspirated.</w:t>
      </w:r>
    </w:p>
  </w:comment>
  <w:comment w:id="28" w:author="Dipesh Navani" w:date="2015-07-24T12:27:00Z" w:initials="DN">
    <w:p w14:paraId="182EA3D5" w14:textId="0BE10C76" w:rsidR="001A5EB2" w:rsidRDefault="001A5EB2">
      <w:pPr>
        <w:pStyle w:val="CommentText"/>
      </w:pPr>
      <w:r>
        <w:rPr>
          <w:rStyle w:val="CommentReference"/>
        </w:rPr>
        <w:annotationRef/>
      </w:r>
      <w:r>
        <w:t xml:space="preserve">This seems to be awkwardly phrased. </w:t>
      </w:r>
    </w:p>
  </w:comment>
  <w:comment w:id="41" w:author="Anna Sivachenko" w:date="2015-07-21T16:37:00Z" w:initials="AS">
    <w:p w14:paraId="41A79270" w14:textId="1FC7A4B3" w:rsidR="001A5EB2" w:rsidRDefault="001A5EB2">
      <w:pPr>
        <w:pStyle w:val="CommentText"/>
      </w:pPr>
      <w:r>
        <w:rPr>
          <w:rStyle w:val="CommentReference"/>
        </w:rPr>
        <w:annotationRef/>
      </w:r>
      <w:r>
        <w:t>I think this sentence does not have to be scripted but might stay in the accompanying manuscript. AS</w:t>
      </w:r>
    </w:p>
  </w:comment>
  <w:comment w:id="45" w:author="Dipesh Navani" w:date="2015-07-24T13:26:00Z" w:initials="DN">
    <w:p w14:paraId="045FD3A4" w14:textId="57148B57" w:rsidR="00FE1F45" w:rsidRDefault="00FE1F45">
      <w:pPr>
        <w:pStyle w:val="CommentText"/>
      </w:pPr>
      <w:r>
        <w:rPr>
          <w:rStyle w:val="CommentReference"/>
        </w:rPr>
        <w:annotationRef/>
      </w:r>
      <w:r>
        <w:t xml:space="preserve">Again, if length permits, in my opinion, this should be incorporated in the video. </w:t>
      </w:r>
    </w:p>
  </w:comment>
  <w:comment w:id="46" w:author="Anna Sivachenko" w:date="2015-07-28T14:25:00Z" w:initials="AS">
    <w:p w14:paraId="44EDBD5B" w14:textId="3E07E479" w:rsidR="00BD2F8C" w:rsidRDefault="00BD2F8C">
      <w:pPr>
        <w:pStyle w:val="CommentText"/>
      </w:pPr>
      <w:r>
        <w:rPr>
          <w:rStyle w:val="CommentReference"/>
        </w:rPr>
        <w:annotationRef/>
      </w:r>
      <w:r>
        <w:t>Re-phrased</w:t>
      </w:r>
      <w:r w:rsidR="001E2820">
        <w:t xml:space="preserve"> AS 0728</w:t>
      </w:r>
    </w:p>
  </w:comment>
  <w:comment w:id="52" w:author="Dipesh Navani" w:date="2015-07-24T12:31:00Z" w:initials="DN">
    <w:p w14:paraId="087C23E5" w14:textId="277C971B" w:rsidR="001A5EB2" w:rsidRDefault="001A5EB2">
      <w:pPr>
        <w:pStyle w:val="CommentText"/>
      </w:pPr>
      <w:r>
        <w:rPr>
          <w:rStyle w:val="CommentReference"/>
        </w:rPr>
        <w:annotationRef/>
      </w:r>
      <w:r>
        <w:t xml:space="preserve">I think the time-out does not refer to just the site of the procedure, it refers to everything. If that’s correct, please consider rephrasing the sentence. </w:t>
      </w:r>
    </w:p>
  </w:comment>
  <w:comment w:id="55" w:author="Anna Sivachenko" w:date="2015-07-21T16:40:00Z" w:initials="AS">
    <w:p w14:paraId="3AFBB302" w14:textId="5840B5E9" w:rsidR="001A5EB2" w:rsidRDefault="001A5EB2">
      <w:pPr>
        <w:pStyle w:val="CommentText"/>
      </w:pPr>
      <w:r>
        <w:rPr>
          <w:rStyle w:val="CommentReference"/>
        </w:rPr>
        <w:annotationRef/>
      </w:r>
      <w:r>
        <w:t>Measuring pleural pressures is beyond the scope of the manuscript, so I think this sentence can be omitted from the script and left in the manuscript only.</w:t>
      </w:r>
    </w:p>
  </w:comment>
  <w:comment w:id="58" w:author="Anna Sivachenko" w:date="2015-07-21T16:45:00Z" w:initials="AS">
    <w:p w14:paraId="71DD7F6D" w14:textId="7D14AE1D" w:rsidR="001A5EB2" w:rsidRDefault="001A5EB2">
      <w:pPr>
        <w:pStyle w:val="CommentText"/>
      </w:pPr>
      <w:r>
        <w:rPr>
          <w:rStyle w:val="CommentReference"/>
        </w:rPr>
        <w:annotationRef/>
      </w:r>
      <w:r>
        <w:t>I think this sentence is optional.AS</w:t>
      </w:r>
    </w:p>
  </w:comment>
  <w:comment w:id="60" w:author="Anna Sivachenko" w:date="2015-07-21T18:00:00Z" w:initials="AS">
    <w:p w14:paraId="0673237C" w14:textId="302583CD" w:rsidR="001A5EB2" w:rsidRDefault="001A5EB2">
      <w:pPr>
        <w:pStyle w:val="CommentText"/>
      </w:pPr>
      <w:r>
        <w:rPr>
          <w:rStyle w:val="CommentReference"/>
        </w:rPr>
        <w:annotationRef/>
      </w:r>
      <w:r>
        <w:t xml:space="preserve">I think Light’s criteria (Figure 3) and the characteristics of exudate vs transudate might be beyond the scope of the manuscript so perhaps this paragraph doesn’t need to be scripted.  </w:t>
      </w:r>
    </w:p>
  </w:comment>
  <w:comment w:id="61" w:author="Dipesh Navani" w:date="2015-07-24T13:24:00Z" w:initials="DN">
    <w:p w14:paraId="3C8C9B76" w14:textId="0458386E" w:rsidR="00FE1F45" w:rsidRDefault="00FE1F45">
      <w:pPr>
        <w:pStyle w:val="CommentText"/>
      </w:pPr>
      <w:r>
        <w:rPr>
          <w:rStyle w:val="CommentReference"/>
        </w:rPr>
        <w:annotationRef/>
      </w:r>
      <w:r>
        <w:t xml:space="preserve">I agree, this is beyond the scope of this video. </w:t>
      </w:r>
    </w:p>
  </w:comment>
  <w:comment w:id="62" w:author="Anna Sivachenko" w:date="2015-07-21T18:03:00Z" w:initials="AS">
    <w:p w14:paraId="2990A41B" w14:textId="3E39350F" w:rsidR="001A5EB2" w:rsidRDefault="001A5EB2">
      <w:pPr>
        <w:pStyle w:val="CommentText"/>
      </w:pPr>
      <w:r>
        <w:rPr>
          <w:rStyle w:val="CommentReference"/>
        </w:rPr>
        <w:annotationRef/>
      </w:r>
      <w:r>
        <w:t xml:space="preserve">Figure 1 needs to be re-drawn if you decide to use it. </w:t>
      </w:r>
    </w:p>
  </w:comment>
  <w:comment w:id="63" w:author="Anna Sivachenko" w:date="2015-07-21T18:06:00Z" w:initials="AS">
    <w:p w14:paraId="395BAC67" w14:textId="6D4F040D" w:rsidR="001A5EB2" w:rsidRDefault="001A5EB2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>Can be created at your discretion during the filming as a still shot. The image is provided as an example. I think this figure is optional since we don’t discuss chest US in detail.</w:t>
      </w:r>
    </w:p>
  </w:comment>
  <w:comment w:id="64" w:author="Anna Sivachenko" w:date="2015-07-21T18:08:00Z" w:initials="AS">
    <w:p w14:paraId="42F05CB8" w14:textId="197C65D2" w:rsidR="001A5EB2" w:rsidRDefault="001A5EB2">
      <w:pPr>
        <w:pStyle w:val="CommentText"/>
      </w:pPr>
      <w:r>
        <w:rPr>
          <w:rStyle w:val="CommentReference"/>
        </w:rPr>
        <w:annotationRef/>
      </w:r>
      <w:r>
        <w:t>I think this figure is optional.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D5D0F5F" w15:done="0"/>
  <w15:commentEx w15:paraId="52E5241E" w15:done="0"/>
  <w15:commentEx w15:paraId="463692FF" w15:done="0"/>
  <w15:commentEx w15:paraId="3609605A" w15:done="0"/>
  <w15:commentEx w15:paraId="5B08BF45" w15:done="0"/>
  <w15:commentEx w15:paraId="1DD48DFD" w15:done="0"/>
  <w15:commentEx w15:paraId="2F778CC5" w15:done="0"/>
  <w15:commentEx w15:paraId="75014D24" w15:done="0"/>
  <w15:commentEx w15:paraId="3F2D4E1D" w15:done="0"/>
  <w15:commentEx w15:paraId="56378755" w15:done="0"/>
  <w15:commentEx w15:paraId="182EA3D5" w15:done="0"/>
  <w15:commentEx w15:paraId="41A79270" w15:done="0"/>
  <w15:commentEx w15:paraId="045FD3A4" w15:done="0"/>
  <w15:commentEx w15:paraId="44EDBD5B" w15:done="0"/>
  <w15:commentEx w15:paraId="087C23E5" w15:done="0"/>
  <w15:commentEx w15:paraId="3AFBB302" w15:done="0"/>
  <w15:commentEx w15:paraId="71DD7F6D" w15:done="0"/>
  <w15:commentEx w15:paraId="0673237C" w15:done="0"/>
  <w15:commentEx w15:paraId="3C8C9B76" w15:done="0"/>
  <w15:commentEx w15:paraId="2990A41B" w15:done="0"/>
  <w15:commentEx w15:paraId="395BAC67" w15:done="0"/>
  <w15:commentEx w15:paraId="42F05CB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69E8F4" w14:textId="77777777" w:rsidR="00E12F31" w:rsidRDefault="00E12F31" w:rsidP="00AF4784">
      <w:pPr>
        <w:spacing w:line="240" w:lineRule="auto"/>
      </w:pPr>
      <w:r>
        <w:separator/>
      </w:r>
    </w:p>
  </w:endnote>
  <w:endnote w:type="continuationSeparator" w:id="0">
    <w:p w14:paraId="52AC2A80" w14:textId="77777777" w:rsidR="00E12F31" w:rsidRDefault="00E12F31" w:rsidP="00AF47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83206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F55833" w14:textId="77777777" w:rsidR="001A5EB2" w:rsidRDefault="001A5EB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2F2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44587AD" w14:textId="77777777" w:rsidR="001A5EB2" w:rsidRDefault="001A5E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1611F7" w14:textId="77777777" w:rsidR="00E12F31" w:rsidRDefault="00E12F31" w:rsidP="00AF4784">
      <w:pPr>
        <w:spacing w:line="240" w:lineRule="auto"/>
      </w:pPr>
      <w:r>
        <w:separator/>
      </w:r>
    </w:p>
  </w:footnote>
  <w:footnote w:type="continuationSeparator" w:id="0">
    <w:p w14:paraId="1D83F980" w14:textId="77777777" w:rsidR="00E12F31" w:rsidRDefault="00E12F31" w:rsidP="00AF478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793396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11C3E84" w14:textId="3ED7A3B1" w:rsidR="001A5EB2" w:rsidRDefault="001A5EB2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2F2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DBA9AE8" w14:textId="77777777" w:rsidR="001A5EB2" w:rsidRDefault="001A5EB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A6187"/>
    <w:multiLevelType w:val="hybridMultilevel"/>
    <w:tmpl w:val="F8CC76FC"/>
    <w:lvl w:ilvl="0" w:tplc="EDD0FFE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518A4"/>
    <w:multiLevelType w:val="hybridMultilevel"/>
    <w:tmpl w:val="73167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03473D"/>
    <w:multiLevelType w:val="hybridMultilevel"/>
    <w:tmpl w:val="7BA6EB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1229FC"/>
    <w:multiLevelType w:val="hybridMultilevel"/>
    <w:tmpl w:val="DD1E61D0"/>
    <w:lvl w:ilvl="0" w:tplc="ACF23348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6F27F7"/>
    <w:multiLevelType w:val="hybridMultilevel"/>
    <w:tmpl w:val="0E6A5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54424C"/>
    <w:multiLevelType w:val="hybridMultilevel"/>
    <w:tmpl w:val="2A8A5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na Sivachenko">
    <w15:presenceInfo w15:providerId="Windows Live" w15:userId="de632e114d72df01"/>
  </w15:person>
  <w15:person w15:author="Dennis McGonagle">
    <w15:presenceInfo w15:providerId="None" w15:userId="Dennis McGonagl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9E0"/>
    <w:rsid w:val="000045EB"/>
    <w:rsid w:val="00027EF2"/>
    <w:rsid w:val="000723DE"/>
    <w:rsid w:val="00075910"/>
    <w:rsid w:val="000A6B80"/>
    <w:rsid w:val="000C1525"/>
    <w:rsid w:val="000E1BCF"/>
    <w:rsid w:val="000F5EEE"/>
    <w:rsid w:val="00106070"/>
    <w:rsid w:val="00122168"/>
    <w:rsid w:val="00123F18"/>
    <w:rsid w:val="00195B10"/>
    <w:rsid w:val="001A5EB2"/>
    <w:rsid w:val="001A603B"/>
    <w:rsid w:val="001E0A24"/>
    <w:rsid w:val="001E2820"/>
    <w:rsid w:val="001E388D"/>
    <w:rsid w:val="001F5405"/>
    <w:rsid w:val="00200586"/>
    <w:rsid w:val="0026388C"/>
    <w:rsid w:val="0026499C"/>
    <w:rsid w:val="002B1563"/>
    <w:rsid w:val="002C0D62"/>
    <w:rsid w:val="003014D2"/>
    <w:rsid w:val="00385C36"/>
    <w:rsid w:val="003F474B"/>
    <w:rsid w:val="00413D39"/>
    <w:rsid w:val="00414425"/>
    <w:rsid w:val="0041641D"/>
    <w:rsid w:val="00433D9F"/>
    <w:rsid w:val="0045757B"/>
    <w:rsid w:val="00463CFC"/>
    <w:rsid w:val="004B50B1"/>
    <w:rsid w:val="004D2B53"/>
    <w:rsid w:val="004F1711"/>
    <w:rsid w:val="00516570"/>
    <w:rsid w:val="00517182"/>
    <w:rsid w:val="00527EF0"/>
    <w:rsid w:val="005A0D55"/>
    <w:rsid w:val="005B1EB6"/>
    <w:rsid w:val="0063062C"/>
    <w:rsid w:val="00665E38"/>
    <w:rsid w:val="00681AF7"/>
    <w:rsid w:val="006C35B3"/>
    <w:rsid w:val="00705B7A"/>
    <w:rsid w:val="00744FFC"/>
    <w:rsid w:val="0075119C"/>
    <w:rsid w:val="0076195B"/>
    <w:rsid w:val="00765ED2"/>
    <w:rsid w:val="0077549A"/>
    <w:rsid w:val="00776053"/>
    <w:rsid w:val="007A03AF"/>
    <w:rsid w:val="007E66E9"/>
    <w:rsid w:val="007F747F"/>
    <w:rsid w:val="008A157B"/>
    <w:rsid w:val="008A2BB2"/>
    <w:rsid w:val="008A64D8"/>
    <w:rsid w:val="0096594E"/>
    <w:rsid w:val="00977E84"/>
    <w:rsid w:val="009B2A87"/>
    <w:rsid w:val="009C40E6"/>
    <w:rsid w:val="009F58A7"/>
    <w:rsid w:val="00A04BD7"/>
    <w:rsid w:val="00A2494C"/>
    <w:rsid w:val="00A34D63"/>
    <w:rsid w:val="00A35271"/>
    <w:rsid w:val="00A43104"/>
    <w:rsid w:val="00A50519"/>
    <w:rsid w:val="00A56CE4"/>
    <w:rsid w:val="00A7234C"/>
    <w:rsid w:val="00A93064"/>
    <w:rsid w:val="00A955AD"/>
    <w:rsid w:val="00AA4BF4"/>
    <w:rsid w:val="00AA7664"/>
    <w:rsid w:val="00AF4784"/>
    <w:rsid w:val="00B063F1"/>
    <w:rsid w:val="00B139E0"/>
    <w:rsid w:val="00B172DA"/>
    <w:rsid w:val="00B529C7"/>
    <w:rsid w:val="00B63175"/>
    <w:rsid w:val="00B75D1F"/>
    <w:rsid w:val="00BA1476"/>
    <w:rsid w:val="00BA5197"/>
    <w:rsid w:val="00BD2F8C"/>
    <w:rsid w:val="00C00DDA"/>
    <w:rsid w:val="00C02382"/>
    <w:rsid w:val="00C20D82"/>
    <w:rsid w:val="00C27F6B"/>
    <w:rsid w:val="00C60F42"/>
    <w:rsid w:val="00C95561"/>
    <w:rsid w:val="00CE429B"/>
    <w:rsid w:val="00CE4710"/>
    <w:rsid w:val="00D409AA"/>
    <w:rsid w:val="00D62054"/>
    <w:rsid w:val="00D70CE9"/>
    <w:rsid w:val="00D9570C"/>
    <w:rsid w:val="00DC0DFF"/>
    <w:rsid w:val="00DF744C"/>
    <w:rsid w:val="00E02F2A"/>
    <w:rsid w:val="00E12F31"/>
    <w:rsid w:val="00E15E29"/>
    <w:rsid w:val="00E25066"/>
    <w:rsid w:val="00E52460"/>
    <w:rsid w:val="00E625CE"/>
    <w:rsid w:val="00E97496"/>
    <w:rsid w:val="00F05D9C"/>
    <w:rsid w:val="00FC22BB"/>
    <w:rsid w:val="00FC78D8"/>
    <w:rsid w:val="00FE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24BA29"/>
  <w15:docId w15:val="{347191B6-777F-47D0-BEB0-BEE508C79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B139E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1"/>
    <w:next w:val="Normal1"/>
    <w:rsid w:val="00B139E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1"/>
    <w:next w:val="Normal1"/>
    <w:rsid w:val="00B139E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rsid w:val="00B139E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rsid w:val="00B139E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rsid w:val="00B139E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B139E0"/>
  </w:style>
  <w:style w:type="paragraph" w:styleId="Title">
    <w:name w:val="Title"/>
    <w:basedOn w:val="Normal1"/>
    <w:next w:val="Normal1"/>
    <w:rsid w:val="00B139E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1"/>
    <w:next w:val="Normal1"/>
    <w:rsid w:val="00B139E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character" w:customStyle="1" w:styleId="apple-converted-space">
    <w:name w:val="apple-converted-space"/>
    <w:basedOn w:val="DefaultParagraphFont"/>
    <w:rsid w:val="000E1BCF"/>
  </w:style>
  <w:style w:type="character" w:styleId="CommentReference">
    <w:name w:val="annotation reference"/>
    <w:basedOn w:val="DefaultParagraphFont"/>
    <w:uiPriority w:val="99"/>
    <w:semiHidden/>
    <w:unhideWhenUsed/>
    <w:rsid w:val="000E1B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1BCF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1BCF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1B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1BCF"/>
    <w:rPr>
      <w:b/>
      <w:bCs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1BC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BC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F478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4784"/>
  </w:style>
  <w:style w:type="paragraph" w:styleId="Footer">
    <w:name w:val="footer"/>
    <w:basedOn w:val="Normal"/>
    <w:link w:val="FooterChar"/>
    <w:uiPriority w:val="99"/>
    <w:unhideWhenUsed/>
    <w:rsid w:val="00AF478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4784"/>
  </w:style>
  <w:style w:type="character" w:styleId="Emphasis">
    <w:name w:val="Emphasis"/>
    <w:basedOn w:val="DefaultParagraphFont"/>
    <w:uiPriority w:val="20"/>
    <w:qFormat/>
    <w:rsid w:val="00B063F1"/>
    <w:rPr>
      <w:i/>
      <w:iCs/>
    </w:rPr>
  </w:style>
  <w:style w:type="character" w:styleId="Hyperlink">
    <w:name w:val="Hyperlink"/>
    <w:basedOn w:val="DefaultParagraphFont"/>
    <w:uiPriority w:val="99"/>
    <w:unhideWhenUsed/>
    <w:rsid w:val="00C20D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C21CC-61C6-4A7A-BA18-960BB093A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1424</Words>
  <Characters>8122</Characters>
  <Application>Microsoft Office Word</Application>
  <DocSecurity>4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JOVE Thoracentesis document.docx</vt:lpstr>
    </vt:vector>
  </TitlesOfParts>
  <Company>BIDMC</Company>
  <LinksUpToDate>false</LinksUpToDate>
  <CharactersWithSpaces>9527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JOVE Thoracentesis document.docx</dc:title>
  <dc:creator>Anna Sivachenko</dc:creator>
  <cp:lastModifiedBy>Dennis McGonagle</cp:lastModifiedBy>
  <cp:revision>2</cp:revision>
  <dcterms:created xsi:type="dcterms:W3CDTF">2015-07-29T20:56:00Z</dcterms:created>
  <dcterms:modified xsi:type="dcterms:W3CDTF">2015-07-29T20:56:00Z</dcterms:modified>
</cp:coreProperties>
</file>